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E02231B" w14:textId="77777777" w:rsidR="003B252E" w:rsidRPr="00083D75" w:rsidRDefault="003B252E" w:rsidP="003B252E">
      <w:pPr>
        <w:tabs>
          <w:tab w:val="right" w:pos="10207"/>
        </w:tabs>
        <w:spacing w:line="276" w:lineRule="auto"/>
        <w:ind w:right="-2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                                                                                           «УТВЕРЖДАЮ»</w:t>
      </w:r>
    </w:p>
    <w:p w14:paraId="03097DC8" w14:textId="77777777" w:rsidR="003B252E" w:rsidRPr="00EB40C8" w:rsidRDefault="003B252E" w:rsidP="003B252E">
      <w:pPr>
        <w:spacing w:line="276" w:lineRule="auto"/>
        <w:ind w:left="5954" w:right="-1" w:firstLine="0"/>
        <w:rPr>
          <w:sz w:val="26"/>
          <w:szCs w:val="26"/>
        </w:rPr>
      </w:pPr>
      <w:r w:rsidRPr="004677F6">
        <w:rPr>
          <w:sz w:val="26"/>
          <w:szCs w:val="26"/>
        </w:rPr>
        <w:t>Первый заместитель директора-главный инженер</w:t>
      </w:r>
      <w:r>
        <w:rPr>
          <w:sz w:val="26"/>
          <w:szCs w:val="26"/>
        </w:rPr>
        <w:t xml:space="preserve"> филиала ПАО «МРСК Центра» - «Тамбовэнерго»</w:t>
      </w:r>
    </w:p>
    <w:p w14:paraId="1E2B1343" w14:textId="77777777" w:rsidR="003B252E" w:rsidRPr="00EB40C8" w:rsidRDefault="003B252E" w:rsidP="003B252E">
      <w:pPr>
        <w:tabs>
          <w:tab w:val="right" w:pos="10207"/>
        </w:tabs>
        <w:spacing w:before="120" w:line="276" w:lineRule="auto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_____</w:t>
      </w:r>
      <w:r w:rsidRPr="00EB40C8">
        <w:rPr>
          <w:sz w:val="26"/>
          <w:szCs w:val="26"/>
        </w:rPr>
        <w:t>__</w:t>
      </w:r>
      <w:r>
        <w:rPr>
          <w:sz w:val="26"/>
          <w:szCs w:val="26"/>
        </w:rPr>
        <w:t>_</w:t>
      </w:r>
      <w:r w:rsidRPr="00EB40C8">
        <w:rPr>
          <w:sz w:val="26"/>
          <w:szCs w:val="26"/>
        </w:rPr>
        <w:t>___________</w:t>
      </w:r>
      <w:r>
        <w:rPr>
          <w:sz w:val="26"/>
          <w:szCs w:val="26"/>
        </w:rPr>
        <w:t xml:space="preserve"> / </w:t>
      </w:r>
      <w:r w:rsidRPr="00CB5AD2">
        <w:rPr>
          <w:sz w:val="26"/>
          <w:szCs w:val="26"/>
          <w:u w:val="single"/>
        </w:rPr>
        <w:t>И.В. Поляков</w:t>
      </w:r>
    </w:p>
    <w:p w14:paraId="758EAE42" w14:textId="041E64E4" w:rsidR="003B252E" w:rsidRPr="00DC1635" w:rsidRDefault="003B252E" w:rsidP="003B252E">
      <w:r>
        <w:rPr>
          <w:sz w:val="26"/>
          <w:szCs w:val="26"/>
        </w:rPr>
        <w:t xml:space="preserve">                                                                              </w:t>
      </w:r>
      <w:r w:rsidR="00DD7BCB">
        <w:rPr>
          <w:sz w:val="26"/>
          <w:szCs w:val="26"/>
        </w:rPr>
        <w:t>«21» мая</w:t>
      </w:r>
      <w:r w:rsidRPr="00083D75">
        <w:rPr>
          <w:sz w:val="26"/>
          <w:szCs w:val="26"/>
        </w:rPr>
        <w:t xml:space="preserve"> 20</w:t>
      </w:r>
      <w:r w:rsidR="008B749F">
        <w:rPr>
          <w:sz w:val="26"/>
          <w:szCs w:val="26"/>
        </w:rPr>
        <w:t>20</w:t>
      </w:r>
      <w:r w:rsidRPr="00EB40C8">
        <w:rPr>
          <w:sz w:val="26"/>
          <w:szCs w:val="26"/>
        </w:rPr>
        <w:t xml:space="preserve"> г.</w:t>
      </w:r>
    </w:p>
    <w:p w14:paraId="53875A84" w14:textId="77777777" w:rsidR="00D64A4F" w:rsidRDefault="00D64A4F" w:rsidP="00080B6B">
      <w:pPr>
        <w:tabs>
          <w:tab w:val="right" w:pos="10207"/>
        </w:tabs>
        <w:spacing w:line="276" w:lineRule="auto"/>
        <w:ind w:right="-2"/>
        <w:jc w:val="right"/>
        <w:rPr>
          <w:caps/>
          <w:sz w:val="26"/>
          <w:szCs w:val="26"/>
        </w:rPr>
      </w:pPr>
    </w:p>
    <w:p w14:paraId="5171D1CD" w14:textId="77777777" w:rsidR="004C517D" w:rsidRDefault="004C517D" w:rsidP="00080B6B">
      <w:pPr>
        <w:tabs>
          <w:tab w:val="right" w:pos="10207"/>
        </w:tabs>
        <w:spacing w:line="276" w:lineRule="auto"/>
        <w:ind w:right="-2"/>
        <w:jc w:val="right"/>
        <w:rPr>
          <w:caps/>
          <w:sz w:val="26"/>
          <w:szCs w:val="26"/>
        </w:rPr>
      </w:pPr>
    </w:p>
    <w:p w14:paraId="168A7FEA" w14:textId="77777777" w:rsidR="004C517D" w:rsidRPr="00EB40C8" w:rsidRDefault="004C517D" w:rsidP="00080B6B">
      <w:pPr>
        <w:tabs>
          <w:tab w:val="right" w:pos="10207"/>
        </w:tabs>
        <w:spacing w:line="276" w:lineRule="auto"/>
        <w:ind w:right="-2"/>
        <w:jc w:val="right"/>
        <w:rPr>
          <w:caps/>
          <w:sz w:val="26"/>
          <w:szCs w:val="26"/>
        </w:rPr>
      </w:pPr>
    </w:p>
    <w:p w14:paraId="5F76EC76" w14:textId="77777777" w:rsidR="00F27A0A" w:rsidRDefault="00F27A0A" w:rsidP="004F6968">
      <w:pPr>
        <w:pStyle w:val="2"/>
        <w:numPr>
          <w:ilvl w:val="0"/>
          <w:numId w:val="0"/>
        </w:numPr>
        <w:spacing w:after="120"/>
      </w:pPr>
    </w:p>
    <w:p w14:paraId="53875A85" w14:textId="77777777" w:rsidR="004F6968" w:rsidRPr="00FA5FA8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4061D3">
        <w:t>ТЕХНИЧЕСКОЕ ЗАДАНИЕ</w:t>
      </w:r>
    </w:p>
    <w:p w14:paraId="1A750A46" w14:textId="7B8EB5F7" w:rsidR="004C517D" w:rsidRPr="004C517D" w:rsidRDefault="007272DE" w:rsidP="003F0C44">
      <w:pPr>
        <w:spacing w:line="276" w:lineRule="auto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          </w:t>
      </w:r>
      <w:r w:rsidR="003F0C44">
        <w:rPr>
          <w:b/>
          <w:sz w:val="26"/>
          <w:szCs w:val="26"/>
        </w:rPr>
        <w:t xml:space="preserve">  </w:t>
      </w:r>
      <w:r w:rsidR="00782C9A" w:rsidRPr="00782C9A">
        <w:rPr>
          <w:b/>
          <w:sz w:val="26"/>
          <w:szCs w:val="26"/>
        </w:rPr>
        <w:t>на закупку карт памяти для цифровых фотоаппаратов</w:t>
      </w:r>
    </w:p>
    <w:p w14:paraId="0AC60024" w14:textId="2CE7C11D" w:rsidR="004C517D" w:rsidRDefault="007272DE" w:rsidP="007272DE">
      <w:pPr>
        <w:spacing w:line="276" w:lineRule="auto"/>
        <w:ind w:firstLine="0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                                   </w:t>
      </w:r>
      <w:r w:rsidR="004C517D" w:rsidRPr="004C517D">
        <w:rPr>
          <w:b/>
          <w:sz w:val="26"/>
          <w:szCs w:val="26"/>
        </w:rPr>
        <w:t>ПАО «МРСК Центра» - «Тамбовэнерго»</w:t>
      </w:r>
    </w:p>
    <w:p w14:paraId="0ED89204" w14:textId="0C804316" w:rsidR="003E7B7C" w:rsidRPr="00F27A0A" w:rsidRDefault="007F266E" w:rsidP="00F27A0A">
      <w:pPr>
        <w:spacing w:line="276" w:lineRule="auto"/>
        <w:ind w:firstLine="993"/>
        <w:rPr>
          <w:b/>
          <w:sz w:val="36"/>
        </w:rPr>
      </w:pPr>
      <w:r>
        <w:rPr>
          <w:b/>
          <w:sz w:val="36"/>
        </w:rPr>
        <w:t xml:space="preserve">                                   </w:t>
      </w:r>
      <w:r w:rsidR="004768D1">
        <w:rPr>
          <w:b/>
          <w:sz w:val="36"/>
        </w:rPr>
        <w:t xml:space="preserve"> </w:t>
      </w:r>
      <w:r w:rsidR="00F27A0A" w:rsidRPr="00F27A0A">
        <w:rPr>
          <w:b/>
          <w:sz w:val="36"/>
        </w:rPr>
        <w:t xml:space="preserve">лот </w:t>
      </w:r>
      <w:r w:rsidR="00782C9A">
        <w:rPr>
          <w:b/>
          <w:sz w:val="36"/>
        </w:rPr>
        <w:t>310Н</w:t>
      </w:r>
    </w:p>
    <w:p w14:paraId="1CB1986D" w14:textId="77777777" w:rsidR="004C517D" w:rsidRDefault="004C517D" w:rsidP="003E7B7C">
      <w:pPr>
        <w:spacing w:line="276" w:lineRule="auto"/>
        <w:rPr>
          <w:b/>
        </w:rPr>
      </w:pPr>
    </w:p>
    <w:p w14:paraId="64314F75" w14:textId="77777777" w:rsidR="004C517D" w:rsidRPr="00C54475" w:rsidRDefault="004C517D" w:rsidP="003E7B7C">
      <w:pPr>
        <w:spacing w:line="276" w:lineRule="auto"/>
        <w:rPr>
          <w:b/>
        </w:rPr>
      </w:pPr>
    </w:p>
    <w:p w14:paraId="4B47BD11" w14:textId="788AB989" w:rsidR="005F5CEA" w:rsidRDefault="005F5CEA" w:rsidP="003E7B7C">
      <w:pPr>
        <w:pStyle w:val="ad"/>
        <w:numPr>
          <w:ilvl w:val="0"/>
          <w:numId w:val="3"/>
        </w:numPr>
        <w:rPr>
          <w:b/>
          <w:bCs/>
          <w:sz w:val="26"/>
          <w:szCs w:val="26"/>
        </w:rPr>
      </w:pPr>
      <w:r w:rsidRPr="003E7B7C">
        <w:rPr>
          <w:b/>
          <w:bCs/>
          <w:sz w:val="26"/>
          <w:szCs w:val="26"/>
        </w:rPr>
        <w:t>Общая часть.</w:t>
      </w:r>
    </w:p>
    <w:p w14:paraId="2FCF3279" w14:textId="77777777" w:rsidR="001677EA" w:rsidRPr="003E7B7C" w:rsidRDefault="001677EA" w:rsidP="001677EA">
      <w:pPr>
        <w:pStyle w:val="ad"/>
        <w:ind w:left="1212" w:firstLine="0"/>
        <w:rPr>
          <w:b/>
          <w:bCs/>
          <w:sz w:val="26"/>
          <w:szCs w:val="26"/>
        </w:rPr>
      </w:pPr>
    </w:p>
    <w:p w14:paraId="780C6995" w14:textId="2E5BEBD6" w:rsidR="003E7B7C" w:rsidRPr="00782C9A" w:rsidRDefault="004C517D" w:rsidP="007272DE">
      <w:pPr>
        <w:pStyle w:val="ad"/>
        <w:numPr>
          <w:ilvl w:val="1"/>
          <w:numId w:val="3"/>
        </w:numPr>
        <w:tabs>
          <w:tab w:val="left" w:pos="1701"/>
        </w:tabs>
        <w:spacing w:line="276" w:lineRule="auto"/>
        <w:ind w:left="0" w:firstLine="1069"/>
        <w:rPr>
          <w:b/>
          <w:bCs/>
          <w:sz w:val="26"/>
          <w:szCs w:val="26"/>
        </w:rPr>
      </w:pPr>
      <w:r w:rsidRPr="00782C9A">
        <w:rPr>
          <w:sz w:val="24"/>
          <w:szCs w:val="24"/>
        </w:rPr>
        <w:t xml:space="preserve"> </w:t>
      </w:r>
      <w:r w:rsidR="005F5CEA" w:rsidRPr="00782C9A">
        <w:rPr>
          <w:sz w:val="24"/>
          <w:szCs w:val="24"/>
        </w:rPr>
        <w:t xml:space="preserve">ПАО «МРСК Центра» (Покупатель) производит закупку </w:t>
      </w:r>
      <w:r w:rsidR="00782C9A" w:rsidRPr="00782C9A">
        <w:rPr>
          <w:sz w:val="26"/>
          <w:szCs w:val="26"/>
        </w:rPr>
        <w:t>ка</w:t>
      </w:r>
      <w:r w:rsidR="0006013D">
        <w:rPr>
          <w:sz w:val="26"/>
          <w:szCs w:val="26"/>
        </w:rPr>
        <w:t xml:space="preserve">рт памяти (далее-продукции) </w:t>
      </w:r>
      <w:r w:rsidR="00782C9A" w:rsidRPr="00782C9A">
        <w:rPr>
          <w:sz w:val="26"/>
          <w:szCs w:val="26"/>
        </w:rPr>
        <w:t>с целью записи на съемный носитель памяти фото-, видеофиксации</w:t>
      </w:r>
      <w:r w:rsidR="00782C9A">
        <w:rPr>
          <w:sz w:val="26"/>
          <w:szCs w:val="26"/>
        </w:rPr>
        <w:t>,</w:t>
      </w:r>
      <w:r w:rsidR="00782C9A" w:rsidRPr="00782C9A">
        <w:rPr>
          <w:sz w:val="26"/>
          <w:szCs w:val="26"/>
        </w:rPr>
        <w:t xml:space="preserve">  выполняемых работ по проверке измерительных комплексов учета на объектах потребителей.</w:t>
      </w:r>
      <w:r w:rsidRPr="00782C9A">
        <w:rPr>
          <w:sz w:val="24"/>
          <w:szCs w:val="24"/>
        </w:rPr>
        <w:t xml:space="preserve"> </w:t>
      </w:r>
      <w:r w:rsidR="00650B83" w:rsidRPr="00782C9A">
        <w:rPr>
          <w:sz w:val="24"/>
          <w:szCs w:val="24"/>
        </w:rPr>
        <w:t>Закупка производится в рамках Плана закупки филиала ПАО «МРСК Центра» - «Тамбовэнерго» на 20</w:t>
      </w:r>
      <w:r w:rsidR="008B749F">
        <w:rPr>
          <w:sz w:val="24"/>
          <w:szCs w:val="24"/>
        </w:rPr>
        <w:t>20 год</w:t>
      </w:r>
      <w:r w:rsidR="00650B83" w:rsidRPr="00782C9A">
        <w:rPr>
          <w:sz w:val="24"/>
          <w:szCs w:val="24"/>
        </w:rPr>
        <w:t>.</w:t>
      </w:r>
    </w:p>
    <w:p w14:paraId="1065CB75" w14:textId="77777777" w:rsidR="004C517D" w:rsidRPr="004C517D" w:rsidRDefault="004C517D" w:rsidP="004C517D">
      <w:pPr>
        <w:pStyle w:val="ad"/>
        <w:spacing w:line="276" w:lineRule="auto"/>
        <w:ind w:left="1134" w:firstLine="0"/>
        <w:rPr>
          <w:b/>
          <w:bCs/>
          <w:sz w:val="26"/>
          <w:szCs w:val="26"/>
        </w:rPr>
      </w:pPr>
    </w:p>
    <w:p w14:paraId="4D750053" w14:textId="70974EFE" w:rsidR="005F5CEA" w:rsidRPr="004D4E32" w:rsidRDefault="005F5CEA" w:rsidP="003E7B7C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Предмет конкурса.</w:t>
      </w:r>
    </w:p>
    <w:p w14:paraId="6F0CAF52" w14:textId="77777777" w:rsidR="00650B83" w:rsidRDefault="00650B83" w:rsidP="00650B83">
      <w:pPr>
        <w:autoSpaceDE w:val="0"/>
        <w:autoSpaceDN w:val="0"/>
        <w:spacing w:before="40" w:after="40" w:line="280" w:lineRule="atLeast"/>
        <w:ind w:firstLine="852"/>
      </w:pPr>
      <w:r w:rsidRPr="00650B83">
        <w:rPr>
          <w:rFonts w:ascii="Times New Roman CYR" w:hAnsi="Times New Roman CYR" w:cs="Times New Roman CYR"/>
          <w:sz w:val="24"/>
          <w:szCs w:val="24"/>
        </w:rPr>
        <w:t>Поставщик обеспечивает поставку на склады получателя – филиала ПАО «МРСК Центра» в объемах и сроки:</w:t>
      </w:r>
      <w:r w:rsidRPr="00650B83">
        <w:rPr>
          <w:rFonts w:ascii="Segoe UI" w:hAnsi="Segoe UI" w:cs="Segoe UI"/>
          <w:color w:val="000000"/>
        </w:rPr>
        <w:t xml:space="preserve"> </w:t>
      </w:r>
    </w:p>
    <w:p w14:paraId="1C9A42E0" w14:textId="56D93D5F" w:rsidR="005F5CEA" w:rsidRDefault="005F5CEA" w:rsidP="005F5CEA">
      <w:pPr>
        <w:spacing w:line="276" w:lineRule="auto"/>
        <w:ind w:firstLine="709"/>
        <w:rPr>
          <w:sz w:val="24"/>
          <w:szCs w:val="24"/>
        </w:rPr>
      </w:pPr>
    </w:p>
    <w:tbl>
      <w:tblPr>
        <w:tblW w:w="519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33"/>
        <w:gridCol w:w="2707"/>
        <w:gridCol w:w="695"/>
        <w:gridCol w:w="728"/>
        <w:gridCol w:w="1864"/>
        <w:gridCol w:w="2760"/>
        <w:gridCol w:w="6"/>
      </w:tblGrid>
      <w:tr w:rsidR="005F5CEA" w:rsidRPr="004E4BAE" w14:paraId="24E8C5C0" w14:textId="77777777" w:rsidTr="009F0A1B">
        <w:trPr>
          <w:gridAfter w:val="1"/>
          <w:wAfter w:w="3" w:type="pct"/>
          <w:trHeight w:val="38"/>
          <w:jc w:val="center"/>
        </w:trPr>
        <w:tc>
          <w:tcPr>
            <w:tcW w:w="826" w:type="pct"/>
            <w:vAlign w:val="center"/>
          </w:tcPr>
          <w:p w14:paraId="6504533B" w14:textId="77777777" w:rsidR="005F5CEA" w:rsidRPr="004E4BAE" w:rsidRDefault="005F5CEA" w:rsidP="001E3ED6">
            <w:pPr>
              <w:tabs>
                <w:tab w:val="left" w:pos="1134"/>
              </w:tabs>
              <w:ind w:firstLine="22"/>
              <w:jc w:val="center"/>
              <w:rPr>
                <w:sz w:val="24"/>
                <w:szCs w:val="24"/>
              </w:rPr>
            </w:pPr>
            <w:r w:rsidRPr="004E4BAE">
              <w:rPr>
                <w:sz w:val="24"/>
                <w:szCs w:val="24"/>
              </w:rPr>
              <w:t>Филиал</w:t>
            </w:r>
          </w:p>
        </w:tc>
        <w:tc>
          <w:tcPr>
            <w:tcW w:w="1290" w:type="pct"/>
            <w:vAlign w:val="center"/>
          </w:tcPr>
          <w:p w14:paraId="71F9DFB0" w14:textId="58A56CD6" w:rsidR="005F5CEA" w:rsidRPr="00DD7BCB" w:rsidRDefault="00DD7BCB" w:rsidP="001E3ED6">
            <w:pPr>
              <w:ind w:firstLine="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тип</w:t>
            </w:r>
          </w:p>
        </w:tc>
        <w:tc>
          <w:tcPr>
            <w:tcW w:w="331" w:type="pct"/>
            <w:vAlign w:val="center"/>
          </w:tcPr>
          <w:p w14:paraId="1A075A4D" w14:textId="77777777" w:rsidR="005F5CEA" w:rsidRPr="004E4BAE" w:rsidRDefault="005F5CEA" w:rsidP="001E3ED6">
            <w:pPr>
              <w:tabs>
                <w:tab w:val="left" w:pos="1134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Ед.изм.</w:t>
            </w:r>
          </w:p>
        </w:tc>
        <w:tc>
          <w:tcPr>
            <w:tcW w:w="347" w:type="pct"/>
          </w:tcPr>
          <w:p w14:paraId="271FFD16" w14:textId="77777777" w:rsidR="005F5CEA" w:rsidRPr="004E4BAE" w:rsidRDefault="005F5CEA" w:rsidP="001E3ED6">
            <w:pPr>
              <w:tabs>
                <w:tab w:val="left" w:pos="1134"/>
              </w:tabs>
              <w:ind w:hanging="10"/>
              <w:jc w:val="center"/>
              <w:rPr>
                <w:sz w:val="24"/>
                <w:szCs w:val="24"/>
              </w:rPr>
            </w:pPr>
            <w:r w:rsidRPr="004E4BAE">
              <w:rPr>
                <w:sz w:val="24"/>
                <w:szCs w:val="24"/>
              </w:rPr>
              <w:t>Кол</w:t>
            </w:r>
            <w:r>
              <w:rPr>
                <w:sz w:val="24"/>
                <w:szCs w:val="24"/>
              </w:rPr>
              <w:t>-</w:t>
            </w:r>
            <w:r w:rsidRPr="004E4BAE">
              <w:rPr>
                <w:sz w:val="24"/>
                <w:szCs w:val="24"/>
              </w:rPr>
              <w:t>во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888" w:type="pct"/>
            <w:vAlign w:val="center"/>
          </w:tcPr>
          <w:p w14:paraId="113D08EA" w14:textId="5616C631" w:rsidR="005F5CEA" w:rsidRPr="004E4BAE" w:rsidRDefault="005F5CEA" w:rsidP="009B13D2">
            <w:pPr>
              <w:tabs>
                <w:tab w:val="left" w:pos="1134"/>
              </w:tabs>
              <w:ind w:hanging="10"/>
              <w:jc w:val="center"/>
              <w:rPr>
                <w:sz w:val="24"/>
                <w:szCs w:val="24"/>
              </w:rPr>
            </w:pPr>
            <w:r w:rsidRPr="004E4BAE">
              <w:rPr>
                <w:sz w:val="24"/>
                <w:szCs w:val="24"/>
              </w:rPr>
              <w:t>Срок поставки</w:t>
            </w:r>
          </w:p>
        </w:tc>
        <w:tc>
          <w:tcPr>
            <w:tcW w:w="1315" w:type="pct"/>
            <w:vAlign w:val="center"/>
          </w:tcPr>
          <w:p w14:paraId="6D8BBD44" w14:textId="77777777" w:rsidR="005F5CEA" w:rsidRPr="004E4BAE" w:rsidRDefault="005F5CEA" w:rsidP="001E3ED6">
            <w:pPr>
              <w:tabs>
                <w:tab w:val="left" w:pos="1134"/>
              </w:tabs>
              <w:ind w:firstLine="26"/>
              <w:jc w:val="center"/>
              <w:rPr>
                <w:sz w:val="24"/>
                <w:szCs w:val="24"/>
              </w:rPr>
            </w:pPr>
            <w:r w:rsidRPr="004E4BAE">
              <w:rPr>
                <w:sz w:val="24"/>
                <w:szCs w:val="24"/>
              </w:rPr>
              <w:t>Точка поставки</w:t>
            </w:r>
          </w:p>
        </w:tc>
      </w:tr>
      <w:tr w:rsidR="005F5CEA" w:rsidRPr="00493311" w14:paraId="52969564" w14:textId="77777777" w:rsidTr="00882257">
        <w:trPr>
          <w:trHeight w:val="530"/>
          <w:jc w:val="center"/>
        </w:trPr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F72DE5" w14:textId="77777777" w:rsidR="005F5CEA" w:rsidRDefault="005F5CEA" w:rsidP="00882257">
            <w:pPr>
              <w:tabs>
                <w:tab w:val="left" w:pos="1134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Тамбовэнерго</w:t>
            </w:r>
          </w:p>
          <w:p w14:paraId="75A8672E" w14:textId="77777777" w:rsidR="005F5CEA" w:rsidRPr="00493311" w:rsidRDefault="005F5CEA" w:rsidP="00882257">
            <w:pPr>
              <w:tabs>
                <w:tab w:val="left" w:pos="1134"/>
              </w:tabs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8B4A5E" w14:textId="5DC35AE9" w:rsidR="005F5CEA" w:rsidRPr="00DD7BCB" w:rsidRDefault="00782C9A" w:rsidP="00882257">
            <w:pPr>
              <w:ind w:firstLine="0"/>
              <w:jc w:val="center"/>
              <w:rPr>
                <w:sz w:val="24"/>
                <w:szCs w:val="24"/>
              </w:rPr>
            </w:pPr>
            <w:r w:rsidRPr="00782C9A">
              <w:rPr>
                <w:sz w:val="24"/>
                <w:szCs w:val="24"/>
              </w:rPr>
              <w:t>Карта</w:t>
            </w:r>
            <w:r w:rsidRPr="00DD7BCB">
              <w:rPr>
                <w:sz w:val="24"/>
                <w:szCs w:val="24"/>
              </w:rPr>
              <w:t xml:space="preserve"> </w:t>
            </w:r>
            <w:r w:rsidRPr="00782C9A">
              <w:rPr>
                <w:sz w:val="24"/>
                <w:szCs w:val="24"/>
              </w:rPr>
              <w:t>памяти</w:t>
            </w:r>
            <w:r w:rsidRPr="00DD7BCB">
              <w:rPr>
                <w:sz w:val="24"/>
                <w:szCs w:val="24"/>
              </w:rPr>
              <w:t xml:space="preserve"> </w:t>
            </w:r>
            <w:r w:rsidRPr="00782C9A">
              <w:rPr>
                <w:sz w:val="24"/>
                <w:szCs w:val="24"/>
                <w:lang w:val="en-US"/>
              </w:rPr>
              <w:t>MS</w:t>
            </w:r>
            <w:r w:rsidRPr="00DD7BCB">
              <w:rPr>
                <w:sz w:val="24"/>
                <w:szCs w:val="24"/>
              </w:rPr>
              <w:t xml:space="preserve"> </w:t>
            </w:r>
            <w:r w:rsidRPr="00782C9A">
              <w:rPr>
                <w:sz w:val="24"/>
                <w:szCs w:val="24"/>
                <w:lang w:val="en-US"/>
              </w:rPr>
              <w:t>PROD</w:t>
            </w:r>
            <w:r w:rsidRPr="00DD7BCB">
              <w:rPr>
                <w:sz w:val="24"/>
                <w:szCs w:val="24"/>
              </w:rPr>
              <w:t xml:space="preserve"> </w:t>
            </w:r>
            <w:r w:rsidRPr="00782C9A">
              <w:rPr>
                <w:sz w:val="24"/>
                <w:szCs w:val="24"/>
                <w:lang w:val="en-US"/>
              </w:rPr>
              <w:t>SONY</w:t>
            </w:r>
            <w:r w:rsidRPr="00DD7BCB">
              <w:rPr>
                <w:sz w:val="24"/>
                <w:szCs w:val="24"/>
              </w:rPr>
              <w:t xml:space="preserve"> </w:t>
            </w:r>
            <w:r w:rsidRPr="00782C9A">
              <w:rPr>
                <w:sz w:val="24"/>
                <w:szCs w:val="24"/>
                <w:lang w:val="en-US"/>
              </w:rPr>
              <w:t>MSX</w:t>
            </w:r>
            <w:r w:rsidRPr="00DD7BCB">
              <w:rPr>
                <w:sz w:val="24"/>
                <w:szCs w:val="24"/>
              </w:rPr>
              <w:t>-</w:t>
            </w:r>
            <w:r w:rsidRPr="00782C9A">
              <w:rPr>
                <w:sz w:val="24"/>
                <w:szCs w:val="24"/>
                <w:lang w:val="en-US"/>
              </w:rPr>
              <w:t>M</w:t>
            </w:r>
            <w:r w:rsidRPr="00DD7BCB">
              <w:rPr>
                <w:sz w:val="24"/>
                <w:szCs w:val="24"/>
              </w:rPr>
              <w:t>2</w:t>
            </w:r>
            <w:r w:rsidRPr="00782C9A">
              <w:rPr>
                <w:sz w:val="24"/>
                <w:szCs w:val="24"/>
                <w:lang w:val="en-US"/>
              </w:rPr>
              <w:t>GST</w:t>
            </w:r>
            <w:r w:rsidRPr="00DD7BCB">
              <w:rPr>
                <w:sz w:val="24"/>
                <w:szCs w:val="24"/>
              </w:rPr>
              <w:t xml:space="preserve"> 2 </w:t>
            </w:r>
            <w:r w:rsidRPr="00782C9A">
              <w:rPr>
                <w:sz w:val="24"/>
                <w:szCs w:val="24"/>
                <w:lang w:val="en-US"/>
              </w:rPr>
              <w:t>Gb</w:t>
            </w:r>
            <w:r w:rsidR="00DD7BCB">
              <w:rPr>
                <w:sz w:val="24"/>
                <w:szCs w:val="24"/>
              </w:rPr>
              <w:t xml:space="preserve"> (</w:t>
            </w:r>
            <w:r w:rsidR="00E37F5C">
              <w:rPr>
                <w:color w:val="000000"/>
                <w:sz w:val="22"/>
                <w:szCs w:val="22"/>
              </w:rPr>
              <w:t>эквивалент</w:t>
            </w:r>
            <w:r w:rsidR="00DD7BCB">
              <w:rPr>
                <w:sz w:val="24"/>
                <w:szCs w:val="24"/>
              </w:rPr>
              <w:t>)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B0DF52" w14:textId="77777777" w:rsidR="005F5CEA" w:rsidRPr="00DD7BCB" w:rsidRDefault="005F5CEA" w:rsidP="00882257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6745191" w14:textId="34237461" w:rsidR="005F5CEA" w:rsidRPr="00B82061" w:rsidRDefault="004C517D" w:rsidP="0088225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69D60F" w14:textId="77777777" w:rsidR="005F5CEA" w:rsidRDefault="005F5CEA" w:rsidP="00882257">
            <w:pPr>
              <w:ind w:right="-108" w:firstLine="0"/>
              <w:jc w:val="center"/>
              <w:rPr>
                <w:sz w:val="24"/>
                <w:szCs w:val="24"/>
              </w:rPr>
            </w:pPr>
          </w:p>
          <w:p w14:paraId="7245C1A2" w14:textId="235CAC6B" w:rsidR="005F5CEA" w:rsidRPr="00B82061" w:rsidRDefault="00F27A0A" w:rsidP="004C517D">
            <w:pPr>
              <w:ind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2248ED" w14:textId="39E097D1" w:rsidR="005F5CEA" w:rsidRPr="00493311" w:rsidRDefault="009B13D2" w:rsidP="00882257">
            <w:pPr>
              <w:tabs>
                <w:tab w:val="left" w:pos="1134"/>
              </w:tabs>
              <w:ind w:firstLine="0"/>
              <w:jc w:val="center"/>
              <w:rPr>
                <w:sz w:val="24"/>
                <w:szCs w:val="24"/>
              </w:rPr>
            </w:pPr>
            <w:r w:rsidRPr="009B13D2">
              <w:rPr>
                <w:sz w:val="24"/>
                <w:szCs w:val="24"/>
              </w:rPr>
              <w:t>В течение 10 календарных дней с момента подачи заявки от филиала</w:t>
            </w:r>
          </w:p>
        </w:tc>
        <w:tc>
          <w:tcPr>
            <w:tcW w:w="13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54ADA6" w14:textId="77777777" w:rsidR="005F5CEA" w:rsidRPr="00493311" w:rsidRDefault="005F5CEA" w:rsidP="0088225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493311">
              <w:rPr>
                <w:color w:val="000000"/>
                <w:sz w:val="24"/>
                <w:szCs w:val="24"/>
              </w:rPr>
              <w:t>Центральный склад Тамбовэнерго, г. Тамбов, ул. Авиационная, д. 149</w:t>
            </w:r>
          </w:p>
        </w:tc>
      </w:tr>
    </w:tbl>
    <w:p w14:paraId="558334E5" w14:textId="77777777" w:rsidR="005F5CEA" w:rsidRDefault="005F5CEA" w:rsidP="00773399">
      <w:pPr>
        <w:ind w:firstLine="0"/>
        <w:jc w:val="center"/>
        <w:rPr>
          <w:sz w:val="24"/>
          <w:szCs w:val="24"/>
        </w:rPr>
      </w:pPr>
    </w:p>
    <w:p w14:paraId="783F9BEC" w14:textId="3D83CA94" w:rsidR="004C517D" w:rsidRPr="00E37F5C" w:rsidRDefault="00E37F5C" w:rsidP="00E37F5C">
      <w:pPr>
        <w:pStyle w:val="ad"/>
        <w:numPr>
          <w:ilvl w:val="0"/>
          <w:numId w:val="30"/>
        </w:numPr>
        <w:tabs>
          <w:tab w:val="left" w:pos="709"/>
        </w:tabs>
        <w:jc w:val="left"/>
        <w:rPr>
          <w:sz w:val="24"/>
          <w:szCs w:val="24"/>
        </w:rPr>
      </w:pPr>
      <w:r>
        <w:rPr>
          <w:sz w:val="24"/>
          <w:szCs w:val="24"/>
          <w:lang w:val="en-US"/>
        </w:rPr>
        <w:t>-</w:t>
      </w:r>
      <w:r>
        <w:rPr>
          <w:sz w:val="24"/>
          <w:szCs w:val="24"/>
        </w:rPr>
        <w:t>но не позднее 30.11.2020</w:t>
      </w:r>
    </w:p>
    <w:p w14:paraId="527E7027" w14:textId="77777777" w:rsidR="004C517D" w:rsidRDefault="004C517D" w:rsidP="00773399">
      <w:pPr>
        <w:ind w:firstLine="0"/>
        <w:jc w:val="center"/>
        <w:rPr>
          <w:sz w:val="24"/>
          <w:szCs w:val="24"/>
        </w:rPr>
      </w:pPr>
    </w:p>
    <w:p w14:paraId="57A178EF" w14:textId="77777777" w:rsidR="004C517D" w:rsidRDefault="004C517D" w:rsidP="00773399">
      <w:pPr>
        <w:ind w:firstLine="0"/>
        <w:jc w:val="center"/>
        <w:rPr>
          <w:sz w:val="24"/>
          <w:szCs w:val="24"/>
        </w:rPr>
      </w:pPr>
    </w:p>
    <w:p w14:paraId="68A950D3" w14:textId="77777777" w:rsidR="004C517D" w:rsidRDefault="004C517D" w:rsidP="00773399">
      <w:pPr>
        <w:ind w:firstLine="0"/>
        <w:jc w:val="center"/>
        <w:rPr>
          <w:sz w:val="24"/>
          <w:szCs w:val="24"/>
        </w:rPr>
      </w:pPr>
    </w:p>
    <w:p w14:paraId="428E8CFD" w14:textId="77777777" w:rsidR="004C517D" w:rsidRDefault="004C517D" w:rsidP="00773399">
      <w:pPr>
        <w:ind w:firstLine="0"/>
        <w:jc w:val="center"/>
        <w:rPr>
          <w:sz w:val="24"/>
          <w:szCs w:val="24"/>
        </w:rPr>
      </w:pPr>
    </w:p>
    <w:p w14:paraId="71C393AF" w14:textId="77777777" w:rsidR="004C517D" w:rsidRDefault="004C517D" w:rsidP="00773399">
      <w:pPr>
        <w:ind w:firstLine="0"/>
        <w:jc w:val="center"/>
        <w:rPr>
          <w:sz w:val="24"/>
          <w:szCs w:val="24"/>
        </w:rPr>
      </w:pPr>
    </w:p>
    <w:p w14:paraId="77058F3E" w14:textId="77777777" w:rsidR="004C517D" w:rsidRDefault="004C517D" w:rsidP="00773399">
      <w:pPr>
        <w:ind w:firstLine="0"/>
        <w:jc w:val="center"/>
        <w:rPr>
          <w:sz w:val="24"/>
          <w:szCs w:val="24"/>
        </w:rPr>
      </w:pPr>
      <w:bookmarkStart w:id="1" w:name="_GoBack"/>
      <w:bookmarkEnd w:id="1"/>
    </w:p>
    <w:p w14:paraId="2B55224E" w14:textId="77777777" w:rsidR="004C517D" w:rsidRDefault="004C517D" w:rsidP="00773399">
      <w:pPr>
        <w:ind w:firstLine="0"/>
        <w:jc w:val="center"/>
        <w:rPr>
          <w:sz w:val="24"/>
          <w:szCs w:val="24"/>
        </w:rPr>
      </w:pPr>
    </w:p>
    <w:p w14:paraId="7C11C9A6" w14:textId="77777777" w:rsidR="004C517D" w:rsidRPr="00020DD3" w:rsidRDefault="004C517D" w:rsidP="00773399">
      <w:pPr>
        <w:ind w:firstLine="0"/>
        <w:jc w:val="center"/>
        <w:rPr>
          <w:sz w:val="24"/>
          <w:szCs w:val="24"/>
        </w:rPr>
      </w:pPr>
    </w:p>
    <w:p w14:paraId="53875A88" w14:textId="77777777" w:rsidR="00612811" w:rsidRDefault="00612811" w:rsidP="001677EA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142"/>
        <w:rPr>
          <w:b/>
          <w:bCs/>
          <w:sz w:val="24"/>
          <w:szCs w:val="24"/>
        </w:rPr>
      </w:pPr>
      <w:r w:rsidRPr="00BE5448">
        <w:rPr>
          <w:b/>
          <w:bCs/>
          <w:sz w:val="24"/>
          <w:szCs w:val="24"/>
        </w:rPr>
        <w:t xml:space="preserve">Технические требования к </w:t>
      </w:r>
      <w:r w:rsidR="000D4FD2" w:rsidRPr="00BE5448">
        <w:rPr>
          <w:b/>
          <w:bCs/>
          <w:sz w:val="24"/>
          <w:szCs w:val="24"/>
        </w:rPr>
        <w:t>продукции</w:t>
      </w:r>
      <w:r w:rsidRPr="00BE5448">
        <w:rPr>
          <w:b/>
          <w:bCs/>
          <w:sz w:val="24"/>
          <w:szCs w:val="24"/>
        </w:rPr>
        <w:t>.</w:t>
      </w:r>
    </w:p>
    <w:p w14:paraId="35797199" w14:textId="77777777" w:rsidR="00BA08EA" w:rsidRDefault="00BA08EA" w:rsidP="00BA08EA">
      <w:pPr>
        <w:pStyle w:val="ad"/>
        <w:tabs>
          <w:tab w:val="left" w:pos="993"/>
        </w:tabs>
        <w:spacing w:line="276" w:lineRule="auto"/>
        <w:ind w:left="851" w:firstLine="0"/>
        <w:rPr>
          <w:b/>
          <w:bCs/>
          <w:sz w:val="24"/>
          <w:szCs w:val="24"/>
        </w:rPr>
      </w:pPr>
    </w:p>
    <w:p w14:paraId="1A4372EE" w14:textId="77777777" w:rsidR="004C517D" w:rsidRPr="006C43D6" w:rsidRDefault="004C517D" w:rsidP="004C517D">
      <w:pPr>
        <w:ind w:firstLine="709"/>
        <w:rPr>
          <w:sz w:val="26"/>
          <w:szCs w:val="26"/>
        </w:rPr>
      </w:pPr>
      <w:r w:rsidRPr="006C43D6">
        <w:rPr>
          <w:sz w:val="26"/>
          <w:szCs w:val="26"/>
        </w:rPr>
        <w:t>Технические характеристики продукции должны быть не ниже значений, приведенных в таблице:</w:t>
      </w:r>
    </w:p>
    <w:tbl>
      <w:tblPr>
        <w:tblStyle w:val="ab"/>
        <w:tblW w:w="9214" w:type="dxa"/>
        <w:tblInd w:w="817" w:type="dxa"/>
        <w:tblLook w:val="04A0" w:firstRow="1" w:lastRow="0" w:firstColumn="1" w:lastColumn="0" w:noHBand="0" w:noVBand="1"/>
      </w:tblPr>
      <w:tblGrid>
        <w:gridCol w:w="4253"/>
        <w:gridCol w:w="4961"/>
      </w:tblGrid>
      <w:tr w:rsidR="007272DE" w:rsidRPr="002F579C" w14:paraId="3D1D6DC4" w14:textId="77777777" w:rsidTr="007272DE">
        <w:tc>
          <w:tcPr>
            <w:tcW w:w="4253" w:type="dxa"/>
            <w:vAlign w:val="center"/>
          </w:tcPr>
          <w:p w14:paraId="251791A5" w14:textId="77777777" w:rsidR="007272DE" w:rsidRDefault="007272DE" w:rsidP="001D574E">
            <w:pPr>
              <w:pStyle w:val="ad"/>
              <w:tabs>
                <w:tab w:val="left" w:pos="1134"/>
              </w:tabs>
              <w:ind w:left="0"/>
              <w:rPr>
                <w:sz w:val="24"/>
                <w:szCs w:val="24"/>
              </w:rPr>
            </w:pPr>
            <w:r w:rsidRPr="00D4194B">
              <w:rPr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4961" w:type="dxa"/>
            <w:vAlign w:val="center"/>
          </w:tcPr>
          <w:p w14:paraId="143B2C41" w14:textId="77777777" w:rsidR="007272DE" w:rsidRPr="002F579C" w:rsidRDefault="007272DE" w:rsidP="001D574E">
            <w:pPr>
              <w:pStyle w:val="ad"/>
              <w:tabs>
                <w:tab w:val="left" w:pos="1134"/>
              </w:tabs>
              <w:ind w:left="0"/>
              <w:rPr>
                <w:sz w:val="24"/>
                <w:szCs w:val="24"/>
              </w:rPr>
            </w:pPr>
            <w:r w:rsidRPr="002F579C">
              <w:rPr>
                <w:b/>
                <w:spacing w:val="-2"/>
                <w:sz w:val="24"/>
                <w:szCs w:val="24"/>
              </w:rPr>
              <w:t>Технические требования</w:t>
            </w:r>
          </w:p>
        </w:tc>
      </w:tr>
      <w:tr w:rsidR="007272DE" w:rsidRPr="00E37F5C" w14:paraId="6E4631CB" w14:textId="77777777" w:rsidTr="007272DE">
        <w:tc>
          <w:tcPr>
            <w:tcW w:w="4253" w:type="dxa"/>
          </w:tcPr>
          <w:p w14:paraId="431BE7F3" w14:textId="77777777" w:rsidR="007272DE" w:rsidRPr="007272DE" w:rsidRDefault="007272DE" w:rsidP="007272DE">
            <w:pPr>
              <w:tabs>
                <w:tab w:val="left" w:pos="1134"/>
              </w:tabs>
              <w:ind w:firstLine="0"/>
              <w:rPr>
                <w:sz w:val="24"/>
                <w:szCs w:val="24"/>
              </w:rPr>
            </w:pPr>
            <w:r w:rsidRPr="007272DE">
              <w:rPr>
                <w:bCs/>
                <w:spacing w:val="2"/>
                <w:sz w:val="24"/>
                <w:szCs w:val="24"/>
              </w:rPr>
              <w:t>Тип карты памяти</w:t>
            </w:r>
          </w:p>
        </w:tc>
        <w:tc>
          <w:tcPr>
            <w:tcW w:w="4961" w:type="dxa"/>
          </w:tcPr>
          <w:p w14:paraId="209E26E0" w14:textId="77777777" w:rsidR="007272DE" w:rsidRPr="007272DE" w:rsidRDefault="007272DE" w:rsidP="007272DE">
            <w:pPr>
              <w:tabs>
                <w:tab w:val="left" w:pos="1134"/>
              </w:tabs>
              <w:ind w:firstLine="0"/>
              <w:jc w:val="left"/>
              <w:rPr>
                <w:sz w:val="24"/>
                <w:szCs w:val="24"/>
                <w:lang w:val="en-US"/>
              </w:rPr>
            </w:pPr>
            <w:r w:rsidRPr="007272DE">
              <w:rPr>
                <w:color w:val="000000"/>
                <w:sz w:val="24"/>
                <w:szCs w:val="24"/>
                <w:lang w:val="en-US"/>
              </w:rPr>
              <w:t>MS PROD SONY MSX-M2GST</w:t>
            </w:r>
          </w:p>
        </w:tc>
      </w:tr>
      <w:tr w:rsidR="007272DE" w14:paraId="312145F6" w14:textId="77777777" w:rsidTr="007272DE">
        <w:tc>
          <w:tcPr>
            <w:tcW w:w="4253" w:type="dxa"/>
          </w:tcPr>
          <w:p w14:paraId="610320F4" w14:textId="77777777" w:rsidR="007272DE" w:rsidRPr="007272DE" w:rsidRDefault="007272DE" w:rsidP="007272DE">
            <w:pPr>
              <w:ind w:firstLine="0"/>
              <w:rPr>
                <w:sz w:val="24"/>
                <w:szCs w:val="24"/>
              </w:rPr>
            </w:pPr>
            <w:r w:rsidRPr="007272DE">
              <w:rPr>
                <w:sz w:val="24"/>
                <w:szCs w:val="24"/>
              </w:rPr>
              <w:t>Объем</w:t>
            </w:r>
          </w:p>
        </w:tc>
        <w:tc>
          <w:tcPr>
            <w:tcW w:w="4961" w:type="dxa"/>
          </w:tcPr>
          <w:p w14:paraId="50142D78" w14:textId="77777777" w:rsidR="007272DE" w:rsidRPr="007272DE" w:rsidRDefault="007272DE" w:rsidP="007272DE">
            <w:pPr>
              <w:ind w:firstLine="0"/>
              <w:jc w:val="left"/>
              <w:rPr>
                <w:sz w:val="24"/>
                <w:szCs w:val="24"/>
              </w:rPr>
            </w:pPr>
            <w:r w:rsidRPr="007272DE">
              <w:rPr>
                <w:sz w:val="24"/>
                <w:szCs w:val="24"/>
              </w:rPr>
              <w:t xml:space="preserve">не менее </w:t>
            </w:r>
            <w:r w:rsidRPr="007272DE">
              <w:rPr>
                <w:sz w:val="24"/>
                <w:szCs w:val="24"/>
                <w:lang w:val="en-US"/>
              </w:rPr>
              <w:t>2</w:t>
            </w:r>
            <w:r w:rsidRPr="007272DE">
              <w:rPr>
                <w:sz w:val="24"/>
                <w:szCs w:val="24"/>
              </w:rPr>
              <w:t xml:space="preserve"> ГБ</w:t>
            </w:r>
          </w:p>
        </w:tc>
      </w:tr>
      <w:tr w:rsidR="007272DE" w:rsidRPr="00DA09C2" w14:paraId="24C20A56" w14:textId="77777777" w:rsidTr="007272DE">
        <w:tc>
          <w:tcPr>
            <w:tcW w:w="4253" w:type="dxa"/>
          </w:tcPr>
          <w:p w14:paraId="7A58D6B1" w14:textId="77777777" w:rsidR="007272DE" w:rsidRPr="007272DE" w:rsidRDefault="007272DE" w:rsidP="007272DE">
            <w:pPr>
              <w:ind w:firstLine="0"/>
              <w:rPr>
                <w:sz w:val="24"/>
                <w:szCs w:val="24"/>
              </w:rPr>
            </w:pPr>
            <w:r w:rsidRPr="007272DE">
              <w:rPr>
                <w:sz w:val="24"/>
                <w:szCs w:val="24"/>
              </w:rPr>
              <w:t>Минимальная рабочая температура</w:t>
            </w:r>
          </w:p>
        </w:tc>
        <w:tc>
          <w:tcPr>
            <w:tcW w:w="4961" w:type="dxa"/>
          </w:tcPr>
          <w:p w14:paraId="3D313B70" w14:textId="77777777" w:rsidR="007272DE" w:rsidRPr="007272DE" w:rsidRDefault="007272DE" w:rsidP="007272DE">
            <w:pPr>
              <w:ind w:firstLine="0"/>
              <w:jc w:val="left"/>
              <w:rPr>
                <w:sz w:val="24"/>
                <w:szCs w:val="24"/>
              </w:rPr>
            </w:pPr>
            <w:r w:rsidRPr="007272DE">
              <w:rPr>
                <w:sz w:val="24"/>
                <w:szCs w:val="24"/>
              </w:rPr>
              <w:t>-25ºС</w:t>
            </w:r>
          </w:p>
        </w:tc>
      </w:tr>
    </w:tbl>
    <w:p w14:paraId="079F4508" w14:textId="32142778" w:rsidR="00C62A4B" w:rsidRDefault="00C62A4B" w:rsidP="00BA08EA">
      <w:pPr>
        <w:pStyle w:val="ad"/>
        <w:tabs>
          <w:tab w:val="left" w:pos="993"/>
        </w:tabs>
        <w:spacing w:line="276" w:lineRule="auto"/>
        <w:ind w:left="142" w:firstLine="709"/>
        <w:rPr>
          <w:bCs/>
          <w:sz w:val="24"/>
          <w:szCs w:val="24"/>
        </w:rPr>
      </w:pPr>
    </w:p>
    <w:p w14:paraId="0C41379E" w14:textId="2EE7C734" w:rsidR="009F0A1B" w:rsidRPr="00BE5448" w:rsidRDefault="009F0A1B" w:rsidP="009F0A1B">
      <w:pPr>
        <w:pStyle w:val="ad"/>
        <w:tabs>
          <w:tab w:val="left" w:pos="1134"/>
        </w:tabs>
        <w:ind w:left="0"/>
        <w:jc w:val="right"/>
        <w:rPr>
          <w:sz w:val="24"/>
          <w:szCs w:val="24"/>
        </w:rPr>
      </w:pPr>
      <w:r w:rsidRPr="00BE5448">
        <w:rPr>
          <w:sz w:val="24"/>
          <w:szCs w:val="24"/>
        </w:rPr>
        <w:t xml:space="preserve"> </w:t>
      </w:r>
    </w:p>
    <w:p w14:paraId="1E51FEEE" w14:textId="77777777" w:rsidR="007C4F88" w:rsidRDefault="007C4F88" w:rsidP="00B20BCC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1134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14:paraId="50021F4C" w14:textId="77777777" w:rsidR="004C517D" w:rsidRDefault="004C517D" w:rsidP="00DC329F">
      <w:pPr>
        <w:pStyle w:val="ad"/>
        <w:numPr>
          <w:ilvl w:val="1"/>
          <w:numId w:val="3"/>
        </w:numPr>
        <w:tabs>
          <w:tab w:val="left" w:pos="1134"/>
        </w:tabs>
        <w:spacing w:line="276" w:lineRule="auto"/>
        <w:ind w:left="0" w:firstLine="1069"/>
        <w:rPr>
          <w:sz w:val="24"/>
          <w:szCs w:val="24"/>
        </w:rPr>
      </w:pPr>
      <w:r w:rsidRPr="004C517D">
        <w:rPr>
          <w:sz w:val="24"/>
          <w:szCs w:val="24"/>
        </w:rPr>
        <w:t>Упаковка, маркировка, временная антикоррозионная защита, транспортирование, условия и сроки хранения продукции должны соответствовать требованиям, указанным в технических условиях изготовителя изделия и требованиям ГОСТ 687, ГОСТ 14192, ГОСТ 23216 и ГОСТ 15150-69 или соответствующих МЭК.</w:t>
      </w:r>
      <w:r w:rsidR="00F27A0A" w:rsidRPr="004C517D">
        <w:rPr>
          <w:sz w:val="24"/>
          <w:szCs w:val="24"/>
        </w:rPr>
        <w:t>4.2.</w:t>
      </w:r>
    </w:p>
    <w:p w14:paraId="27EEC7C0" w14:textId="7EE6F75D" w:rsidR="004C517D" w:rsidRPr="00DC329F" w:rsidRDefault="00DC329F" w:rsidP="00DC329F">
      <w:pPr>
        <w:tabs>
          <w:tab w:val="left" w:pos="1560"/>
        </w:tabs>
        <w:ind w:firstLine="1134"/>
        <w:rPr>
          <w:sz w:val="26"/>
          <w:szCs w:val="26"/>
        </w:rPr>
      </w:pPr>
      <w:r w:rsidRPr="00DC329F">
        <w:rPr>
          <w:sz w:val="24"/>
          <w:szCs w:val="26"/>
        </w:rPr>
        <w:t>4.2</w:t>
      </w:r>
      <w:r>
        <w:rPr>
          <w:sz w:val="26"/>
          <w:szCs w:val="26"/>
        </w:rPr>
        <w:t xml:space="preserve">. </w:t>
      </w:r>
      <w:r w:rsidR="004C517D" w:rsidRPr="00DC329F">
        <w:rPr>
          <w:sz w:val="26"/>
          <w:szCs w:val="26"/>
        </w:rPr>
        <w:t>К поставке допускается продукция, отвечающая следующим требованиям:</w:t>
      </w:r>
    </w:p>
    <w:p w14:paraId="0E71CCEC" w14:textId="77777777" w:rsidR="004C517D" w:rsidRPr="00DC329F" w:rsidRDefault="004C517D" w:rsidP="00DC329F">
      <w:pPr>
        <w:tabs>
          <w:tab w:val="left" w:pos="1560"/>
        </w:tabs>
        <w:ind w:firstLine="0"/>
        <w:rPr>
          <w:sz w:val="26"/>
          <w:szCs w:val="26"/>
        </w:rPr>
      </w:pPr>
      <w:r w:rsidRPr="00DC329F">
        <w:rPr>
          <w:sz w:val="26"/>
          <w:szCs w:val="26"/>
        </w:rPr>
        <w:t>- продукция должна быть новой и ранее неиспользованной;</w:t>
      </w:r>
    </w:p>
    <w:p w14:paraId="3ECF27BE" w14:textId="77777777" w:rsidR="004C517D" w:rsidRPr="006C43D6" w:rsidRDefault="004C517D" w:rsidP="00DC329F">
      <w:pPr>
        <w:pStyle w:val="ad"/>
        <w:tabs>
          <w:tab w:val="left" w:pos="1560"/>
        </w:tabs>
        <w:ind w:left="0" w:firstLine="0"/>
        <w:rPr>
          <w:sz w:val="26"/>
          <w:szCs w:val="26"/>
        </w:rPr>
      </w:pPr>
      <w:r w:rsidRPr="006C43D6">
        <w:rPr>
          <w:sz w:val="26"/>
          <w:szCs w:val="26"/>
        </w:rPr>
        <w:t>- качество продукции должно соответствовать техническим условиям завода изготовителя и удостоверяться паспортом;</w:t>
      </w:r>
    </w:p>
    <w:p w14:paraId="72551CBA" w14:textId="785F5F99" w:rsidR="00DC329F" w:rsidRDefault="00DC329F" w:rsidP="00782C9A">
      <w:pPr>
        <w:pStyle w:val="ad"/>
        <w:tabs>
          <w:tab w:val="left" w:pos="1134"/>
          <w:tab w:val="left" w:pos="1418"/>
        </w:tabs>
        <w:ind w:left="0" w:firstLine="709"/>
        <w:rPr>
          <w:sz w:val="26"/>
          <w:szCs w:val="26"/>
        </w:rPr>
      </w:pPr>
      <w:r>
        <w:rPr>
          <w:sz w:val="24"/>
          <w:szCs w:val="26"/>
        </w:rPr>
        <w:t xml:space="preserve">       </w:t>
      </w:r>
      <w:r w:rsidR="004C517D" w:rsidRPr="00DC329F">
        <w:rPr>
          <w:sz w:val="24"/>
          <w:szCs w:val="26"/>
        </w:rPr>
        <w:t>4.</w:t>
      </w:r>
      <w:r w:rsidRPr="00DC329F">
        <w:rPr>
          <w:sz w:val="24"/>
          <w:szCs w:val="26"/>
        </w:rPr>
        <w:t>3</w:t>
      </w:r>
      <w:r>
        <w:rPr>
          <w:sz w:val="26"/>
          <w:szCs w:val="26"/>
        </w:rPr>
        <w:t>.</w:t>
      </w:r>
      <w:r w:rsidR="004C517D" w:rsidRPr="006C43D6">
        <w:rPr>
          <w:sz w:val="26"/>
          <w:szCs w:val="26"/>
        </w:rPr>
        <w:t xml:space="preserve"> Комплектность поставки:</w:t>
      </w:r>
    </w:p>
    <w:p w14:paraId="464A6EDA" w14:textId="354FF7C6" w:rsidR="004C517D" w:rsidRPr="00DC329F" w:rsidRDefault="00DC329F" w:rsidP="00DC329F">
      <w:pPr>
        <w:tabs>
          <w:tab w:val="left" w:pos="1134"/>
          <w:tab w:val="left" w:pos="1418"/>
        </w:tabs>
        <w:ind w:firstLine="0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4C517D" w:rsidRPr="00DC329F">
        <w:rPr>
          <w:sz w:val="26"/>
          <w:szCs w:val="26"/>
        </w:rPr>
        <w:t xml:space="preserve">карта памяти </w:t>
      </w:r>
      <w:r w:rsidR="00782C9A">
        <w:rPr>
          <w:sz w:val="26"/>
          <w:szCs w:val="26"/>
        </w:rPr>
        <w:t>не менее 2</w:t>
      </w:r>
      <w:r w:rsidR="004C517D" w:rsidRPr="00DC329F">
        <w:rPr>
          <w:sz w:val="26"/>
          <w:szCs w:val="26"/>
        </w:rPr>
        <w:t xml:space="preserve"> </w:t>
      </w:r>
      <w:r w:rsidR="004C517D" w:rsidRPr="00DC329F">
        <w:rPr>
          <w:color w:val="000000"/>
          <w:sz w:val="26"/>
          <w:szCs w:val="26"/>
        </w:rPr>
        <w:t>Gb.</w:t>
      </w:r>
    </w:p>
    <w:p w14:paraId="692EFAF6" w14:textId="0EF5824D" w:rsidR="007C4F88" w:rsidRPr="00DC329F" w:rsidRDefault="00DC329F" w:rsidP="00DC329F">
      <w:pPr>
        <w:tabs>
          <w:tab w:val="left" w:pos="1134"/>
          <w:tab w:val="left" w:pos="1418"/>
        </w:tabs>
        <w:rPr>
          <w:sz w:val="24"/>
          <w:szCs w:val="24"/>
        </w:rPr>
      </w:pPr>
      <w:r>
        <w:rPr>
          <w:sz w:val="24"/>
          <w:szCs w:val="26"/>
        </w:rPr>
        <w:t xml:space="preserve">     </w:t>
      </w:r>
      <w:r w:rsidRPr="00DC329F">
        <w:rPr>
          <w:sz w:val="24"/>
          <w:szCs w:val="26"/>
        </w:rPr>
        <w:t xml:space="preserve">4.4. </w:t>
      </w:r>
      <w:r w:rsidR="00F62BB8" w:rsidRPr="00DC329F">
        <w:rPr>
          <w:sz w:val="24"/>
          <w:szCs w:val="24"/>
        </w:rPr>
        <w:t>Приемка продукции Покупателем по количеству и качеству производится в соответствии с «Инструкцией о порядке приемки продукции производственно-технического назначения и товаров народного потребления по качеств», утвержденной постановлением Госарбитража при Совете Министров СССР от 25.04.1966 г. №П-7 (с изменениями и дополнениями) и «Инструкцией о порядке приемки продукции производственно-технического назначения и товаров народного потребления по количеству» от 15.07.1965г. №П-6, утвержденной постановлением Госарбитража при Совете Министров СССР (с изменениями  и дополнениями).</w:t>
      </w:r>
    </w:p>
    <w:p w14:paraId="6ACC3D99" w14:textId="18FD65AF" w:rsidR="00F62BB8" w:rsidRPr="00C62A4B" w:rsidRDefault="007F266E" w:rsidP="00782C9A">
      <w:pPr>
        <w:pStyle w:val="ad"/>
        <w:tabs>
          <w:tab w:val="left" w:pos="709"/>
          <w:tab w:val="left" w:pos="1560"/>
        </w:tabs>
        <w:spacing w:line="276" w:lineRule="auto"/>
        <w:ind w:left="0" w:firstLine="0"/>
      </w:pPr>
      <w:r>
        <w:rPr>
          <w:sz w:val="24"/>
          <w:szCs w:val="24"/>
        </w:rPr>
        <w:tab/>
      </w:r>
    </w:p>
    <w:p w14:paraId="69743CF9" w14:textId="5701AE41" w:rsidR="00C43A3B" w:rsidRPr="00C43A3B" w:rsidRDefault="00C43A3B" w:rsidP="00DC329F">
      <w:pPr>
        <w:pStyle w:val="ad"/>
        <w:numPr>
          <w:ilvl w:val="0"/>
          <w:numId w:val="28"/>
        </w:numPr>
        <w:tabs>
          <w:tab w:val="left" w:pos="993"/>
        </w:tabs>
        <w:spacing w:line="276" w:lineRule="auto"/>
        <w:ind w:firstLine="491"/>
        <w:rPr>
          <w:b/>
          <w:bCs/>
          <w:sz w:val="26"/>
          <w:szCs w:val="26"/>
        </w:rPr>
      </w:pPr>
      <w:r w:rsidRPr="00C43A3B">
        <w:rPr>
          <w:b/>
          <w:bCs/>
          <w:sz w:val="26"/>
          <w:szCs w:val="26"/>
        </w:rPr>
        <w:t>Гарантийные обязательства.</w:t>
      </w:r>
    </w:p>
    <w:p w14:paraId="2B5415BB" w14:textId="27FDD88A" w:rsidR="00C43A3B" w:rsidRDefault="00C43A3B" w:rsidP="00C43A3B">
      <w:pPr>
        <w:pStyle w:val="BodyText21"/>
        <w:spacing w:line="320" w:lineRule="exact"/>
        <w:ind w:firstLine="851"/>
        <w:rPr>
          <w:szCs w:val="24"/>
        </w:rPr>
      </w:pPr>
      <w:r w:rsidRPr="00D20D60">
        <w:rPr>
          <w:szCs w:val="24"/>
        </w:rPr>
        <w:t xml:space="preserve">Гарантия на поставляемые материалы должна распространяться не менее чем на </w:t>
      </w:r>
      <w:r w:rsidR="007272DE">
        <w:rPr>
          <w:szCs w:val="24"/>
        </w:rPr>
        <w:t>36</w:t>
      </w:r>
      <w:r w:rsidRPr="00D20D60">
        <w:rPr>
          <w:szCs w:val="24"/>
        </w:rPr>
        <w:t xml:space="preserve"> месяц</w:t>
      </w:r>
      <w:r w:rsidR="00DC329F">
        <w:rPr>
          <w:szCs w:val="24"/>
        </w:rPr>
        <w:t>а</w:t>
      </w:r>
      <w:r w:rsidRPr="00D20D60">
        <w:rPr>
          <w:szCs w:val="24"/>
        </w:rPr>
        <w:t>.</w:t>
      </w:r>
      <w:r>
        <w:rPr>
          <w:szCs w:val="24"/>
        </w:rPr>
        <w:t xml:space="preserve"> </w:t>
      </w:r>
      <w:r w:rsidRPr="00612811">
        <w:rPr>
          <w:szCs w:val="24"/>
        </w:rPr>
        <w:t xml:space="preserve">Время начала исчисления гарантийного срока – с момента </w:t>
      </w:r>
      <w:r>
        <w:rPr>
          <w:szCs w:val="24"/>
        </w:rPr>
        <w:t xml:space="preserve">их ввода в эксплуатацию. </w:t>
      </w:r>
      <w:r w:rsidRPr="00D20D60">
        <w:rPr>
          <w:szCs w:val="24"/>
        </w:rPr>
        <w:t xml:space="preserve">Поставщик должен за свой счет и </w:t>
      </w:r>
      <w:r>
        <w:rPr>
          <w:szCs w:val="24"/>
        </w:rPr>
        <w:t xml:space="preserve">в </w:t>
      </w:r>
      <w:r w:rsidRPr="00D20D60">
        <w:rPr>
          <w:szCs w:val="24"/>
        </w:rPr>
        <w:t xml:space="preserve">сроки, согласованные с Заказчиком, устранять </w:t>
      </w:r>
      <w:r>
        <w:rPr>
          <w:szCs w:val="24"/>
        </w:rPr>
        <w:t>заводские</w:t>
      </w:r>
      <w:r w:rsidRPr="00D20D60">
        <w:rPr>
          <w:szCs w:val="24"/>
        </w:rPr>
        <w:t xml:space="preserve"> дефекты в поставляем</w:t>
      </w:r>
      <w:r>
        <w:rPr>
          <w:szCs w:val="24"/>
        </w:rPr>
        <w:t>о</w:t>
      </w:r>
      <w:r w:rsidR="00F27A0A">
        <w:rPr>
          <w:szCs w:val="24"/>
        </w:rPr>
        <w:t>й</w:t>
      </w:r>
      <w:r w:rsidRPr="00D20D60">
        <w:rPr>
          <w:szCs w:val="24"/>
        </w:rPr>
        <w:t xml:space="preserve"> </w:t>
      </w:r>
      <w:r w:rsidR="00F27A0A">
        <w:rPr>
          <w:szCs w:val="24"/>
        </w:rPr>
        <w:t>продукции</w:t>
      </w:r>
      <w:r>
        <w:rPr>
          <w:szCs w:val="24"/>
        </w:rPr>
        <w:t>,</w:t>
      </w:r>
      <w:r w:rsidRPr="00D20D60">
        <w:rPr>
          <w:szCs w:val="24"/>
        </w:rPr>
        <w:t xml:space="preserve"> выявленные в период гарантийного срока. Срок устранения </w:t>
      </w:r>
      <w:r>
        <w:rPr>
          <w:szCs w:val="24"/>
        </w:rPr>
        <w:t xml:space="preserve">дефектов </w:t>
      </w:r>
      <w:r w:rsidRPr="00D20D60">
        <w:rPr>
          <w:szCs w:val="24"/>
        </w:rPr>
        <w:t xml:space="preserve">или замена продукции в течение </w:t>
      </w:r>
      <w:r>
        <w:rPr>
          <w:szCs w:val="24"/>
        </w:rPr>
        <w:t>14</w:t>
      </w:r>
      <w:r w:rsidRPr="00D20D60">
        <w:rPr>
          <w:szCs w:val="24"/>
        </w:rPr>
        <w:t xml:space="preserve"> (</w:t>
      </w:r>
      <w:r>
        <w:rPr>
          <w:szCs w:val="24"/>
        </w:rPr>
        <w:t>четырнадцати</w:t>
      </w:r>
      <w:r w:rsidRPr="00D20D60">
        <w:rPr>
          <w:szCs w:val="24"/>
        </w:rPr>
        <w:t>) дней с момента получения письменного извещения Заказчика. Гарантийный срок в этом случае продлевается соответственно на период устранения дефектов.</w:t>
      </w:r>
      <w:r>
        <w:rPr>
          <w:szCs w:val="24"/>
        </w:rPr>
        <w:t xml:space="preserve"> </w:t>
      </w:r>
      <w:r w:rsidRPr="00D20D60">
        <w:rPr>
          <w:szCs w:val="24"/>
        </w:rPr>
        <w:t xml:space="preserve">Доставка </w:t>
      </w:r>
      <w:r>
        <w:rPr>
          <w:szCs w:val="24"/>
        </w:rPr>
        <w:t>некачественной</w:t>
      </w:r>
      <w:r w:rsidRPr="00D20D60">
        <w:rPr>
          <w:szCs w:val="24"/>
        </w:rPr>
        <w:t xml:space="preserve"> продукции от адреса Заказчика до </w:t>
      </w:r>
      <w:r>
        <w:rPr>
          <w:szCs w:val="24"/>
        </w:rPr>
        <w:t>Поставщика</w:t>
      </w:r>
      <w:r w:rsidRPr="00D20D60">
        <w:rPr>
          <w:szCs w:val="24"/>
        </w:rPr>
        <w:t xml:space="preserve"> осуществляется за счет и силами Поставщика.</w:t>
      </w:r>
    </w:p>
    <w:p w14:paraId="133006EC" w14:textId="77777777" w:rsidR="00C43A3B" w:rsidRDefault="00C43A3B" w:rsidP="00C43A3B">
      <w:pPr>
        <w:pStyle w:val="BodyText21"/>
        <w:spacing w:line="320" w:lineRule="exact"/>
        <w:ind w:firstLine="851"/>
        <w:rPr>
          <w:szCs w:val="24"/>
        </w:rPr>
      </w:pPr>
    </w:p>
    <w:p w14:paraId="0006A09B" w14:textId="77777777" w:rsidR="00C43A3B" w:rsidRPr="004D4E32" w:rsidRDefault="00C43A3B" w:rsidP="007272DE">
      <w:pPr>
        <w:pStyle w:val="ad"/>
        <w:numPr>
          <w:ilvl w:val="0"/>
          <w:numId w:val="28"/>
        </w:numPr>
        <w:tabs>
          <w:tab w:val="left" w:pos="993"/>
          <w:tab w:val="left" w:pos="3969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Требования к надежности и живучести </w:t>
      </w:r>
      <w:r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14:paraId="26156AE2" w14:textId="2C5B24FC" w:rsidR="00637523" w:rsidRDefault="00F27A0A" w:rsidP="00C43A3B">
      <w:pPr>
        <w:pStyle w:val="BodyText21"/>
        <w:spacing w:line="320" w:lineRule="exact"/>
        <w:ind w:firstLine="851"/>
        <w:rPr>
          <w:szCs w:val="24"/>
        </w:rPr>
      </w:pPr>
      <w:r>
        <w:rPr>
          <w:szCs w:val="24"/>
        </w:rPr>
        <w:t>Продукция</w:t>
      </w:r>
      <w:r w:rsidR="00C43A3B">
        <w:rPr>
          <w:szCs w:val="24"/>
        </w:rPr>
        <w:t xml:space="preserve"> должн</w:t>
      </w:r>
      <w:r>
        <w:rPr>
          <w:szCs w:val="24"/>
        </w:rPr>
        <w:t>а</w:t>
      </w:r>
      <w:r w:rsidR="00C43A3B">
        <w:rPr>
          <w:szCs w:val="24"/>
        </w:rPr>
        <w:t xml:space="preserve"> обеспечивать эксплуатационные показатели </w:t>
      </w:r>
      <w:r w:rsidR="00C43A3B" w:rsidRPr="00612811">
        <w:rPr>
          <w:szCs w:val="24"/>
        </w:rPr>
        <w:t>в течение установленного срока</w:t>
      </w:r>
      <w:r w:rsidR="00C43A3B">
        <w:rPr>
          <w:szCs w:val="24"/>
        </w:rPr>
        <w:t xml:space="preserve"> службы.</w:t>
      </w:r>
    </w:p>
    <w:p w14:paraId="1C59F036" w14:textId="77777777" w:rsidR="007272DE" w:rsidRDefault="007272DE" w:rsidP="00C43A3B">
      <w:pPr>
        <w:pStyle w:val="BodyText21"/>
        <w:spacing w:line="320" w:lineRule="exact"/>
        <w:ind w:firstLine="851"/>
        <w:rPr>
          <w:szCs w:val="24"/>
        </w:rPr>
      </w:pPr>
    </w:p>
    <w:p w14:paraId="07B187D0" w14:textId="77777777" w:rsidR="007F266E" w:rsidRDefault="007F266E" w:rsidP="00C43A3B">
      <w:pPr>
        <w:pStyle w:val="BodyText21"/>
        <w:spacing w:line="320" w:lineRule="exact"/>
        <w:ind w:firstLine="851"/>
        <w:rPr>
          <w:szCs w:val="24"/>
        </w:rPr>
      </w:pPr>
    </w:p>
    <w:p w14:paraId="0DA930E9" w14:textId="77777777" w:rsidR="007F266E" w:rsidRDefault="007F266E" w:rsidP="00DC329F">
      <w:pPr>
        <w:pStyle w:val="ad"/>
        <w:numPr>
          <w:ilvl w:val="0"/>
          <w:numId w:val="28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lastRenderedPageBreak/>
        <w:t>Маркировка, состав технической и эксплуатационной документации.</w:t>
      </w:r>
    </w:p>
    <w:p w14:paraId="4F55EE87" w14:textId="77777777" w:rsidR="00DC329F" w:rsidRDefault="00DC329F" w:rsidP="007F266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C329F">
        <w:rPr>
          <w:szCs w:val="24"/>
        </w:rPr>
        <w:t xml:space="preserve">По всем видам оборудования Поставщик должен предоставить полный комплект технической и эксплуатационной  документации на русском языке, подготовленной в соответствии с ГОСТ 27300-87, ГОСТ 2.601 по пуску, сдаче в эксплуатацию, обеспечению правильной и безопасной эксплуатации, технического обслуживания поставляемого оборудования. </w:t>
      </w:r>
    </w:p>
    <w:p w14:paraId="2EC6097A" w14:textId="2EAC86FD" w:rsidR="007F266E" w:rsidRDefault="007F266E" w:rsidP="007F266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В комплект поставки продукции должны входить документы: </w:t>
      </w:r>
    </w:p>
    <w:p w14:paraId="5B000EAE" w14:textId="3818D94A" w:rsidR="00DC329F" w:rsidRPr="007272DE" w:rsidRDefault="007F266E" w:rsidP="007272DE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- сертификат соответствия на поставляемую продукцию, на русском языке;</w:t>
      </w:r>
    </w:p>
    <w:p w14:paraId="2C400586" w14:textId="02C45D64" w:rsidR="00DC329F" w:rsidRPr="006C43D6" w:rsidRDefault="00DC329F" w:rsidP="00DC329F">
      <w:pPr>
        <w:pStyle w:val="ad"/>
        <w:tabs>
          <w:tab w:val="left" w:pos="993"/>
          <w:tab w:val="left" w:pos="1560"/>
        </w:tabs>
        <w:ind w:left="709" w:firstLine="0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6C43D6">
        <w:rPr>
          <w:sz w:val="26"/>
          <w:szCs w:val="26"/>
        </w:rPr>
        <w:t xml:space="preserve">руководство по эксплуатации; </w:t>
      </w:r>
    </w:p>
    <w:p w14:paraId="2F20B721" w14:textId="71A98238" w:rsidR="00DC329F" w:rsidRDefault="00DC329F" w:rsidP="00DC329F">
      <w:pPr>
        <w:pStyle w:val="ad"/>
        <w:tabs>
          <w:tab w:val="left" w:pos="993"/>
          <w:tab w:val="left" w:pos="1560"/>
        </w:tabs>
        <w:ind w:left="709" w:firstLine="0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6C43D6">
        <w:rPr>
          <w:sz w:val="26"/>
          <w:szCs w:val="26"/>
        </w:rPr>
        <w:t>гарантийный талон.</w:t>
      </w:r>
    </w:p>
    <w:p w14:paraId="2DDFDD16" w14:textId="77777777" w:rsidR="007F266E" w:rsidRDefault="007F266E" w:rsidP="007F266E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</w:p>
    <w:p w14:paraId="0031695E" w14:textId="77777777" w:rsidR="007F266E" w:rsidRDefault="007F266E" w:rsidP="00DC329F">
      <w:pPr>
        <w:pStyle w:val="ad"/>
        <w:numPr>
          <w:ilvl w:val="0"/>
          <w:numId w:val="28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14:paraId="02A3DC7F" w14:textId="77777777" w:rsidR="007F266E" w:rsidRDefault="007F266E" w:rsidP="007F266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продукции должна пройти входной контроль, осуществляемый представителями филиалов ПАО «МРСК Центра» и ответственными представителями Поставщика при получении ее на склад.</w:t>
      </w:r>
    </w:p>
    <w:p w14:paraId="634EA118" w14:textId="77777777" w:rsidR="007F266E" w:rsidRDefault="007F266E" w:rsidP="007F266E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14:paraId="5A86FD55" w14:textId="38D85E12" w:rsidR="007F266E" w:rsidRDefault="00DD7BCB" w:rsidP="007F266E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62336" behindDoc="1" locked="0" layoutInCell="1" allowOverlap="1" wp14:anchorId="668AF820" wp14:editId="7698116F">
            <wp:simplePos x="0" y="0"/>
            <wp:positionH relativeFrom="column">
              <wp:posOffset>3457745</wp:posOffset>
            </wp:positionH>
            <wp:positionV relativeFrom="paragraph">
              <wp:posOffset>48155</wp:posOffset>
            </wp:positionV>
            <wp:extent cx="1207770" cy="1217295"/>
            <wp:effectExtent l="0" t="0" r="0" b="1905"/>
            <wp:wrapTight wrapText="bothSides">
              <wp:wrapPolygon edited="0">
                <wp:start x="0" y="0"/>
                <wp:lineTo x="0" y="21296"/>
                <wp:lineTo x="21123" y="21296"/>
                <wp:lineTo x="21123" y="0"/>
                <wp:lineTo x="0" y="0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770" cy="1217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991DB3D" w14:textId="6361C53B" w:rsidR="00C43A3B" w:rsidRPr="000E0252" w:rsidRDefault="00C43A3B" w:rsidP="00C43A3B">
      <w:pPr>
        <w:pStyle w:val="BodyText21"/>
        <w:spacing w:line="320" w:lineRule="exact"/>
        <w:ind w:firstLine="851"/>
        <w:rPr>
          <w:szCs w:val="24"/>
        </w:rPr>
      </w:pPr>
    </w:p>
    <w:p w14:paraId="11217EDD" w14:textId="232C370B" w:rsidR="007F266E" w:rsidRPr="007F266E" w:rsidRDefault="007F266E" w:rsidP="007F266E">
      <w:pPr>
        <w:tabs>
          <w:tab w:val="left" w:pos="993"/>
        </w:tabs>
        <w:spacing w:line="276" w:lineRule="auto"/>
        <w:ind w:firstLine="709"/>
        <w:contextualSpacing/>
        <w:rPr>
          <w:rFonts w:eastAsia="Andale Sans UI"/>
          <w:color w:val="000000"/>
          <w:sz w:val="24"/>
          <w:szCs w:val="28"/>
        </w:rPr>
      </w:pPr>
    </w:p>
    <w:p w14:paraId="4D0CA1E0" w14:textId="056E032C" w:rsidR="007F266E" w:rsidRPr="007F266E" w:rsidRDefault="007F266E" w:rsidP="007F266E">
      <w:pPr>
        <w:spacing w:line="276" w:lineRule="auto"/>
        <w:ind w:firstLine="0"/>
        <w:jc w:val="left"/>
        <w:rPr>
          <w:sz w:val="24"/>
          <w:szCs w:val="24"/>
        </w:rPr>
      </w:pPr>
      <w:r w:rsidRPr="007F266E">
        <w:rPr>
          <w:sz w:val="24"/>
          <w:szCs w:val="24"/>
        </w:rPr>
        <w:t>Начальник управления учета электроэнергии</w:t>
      </w:r>
    </w:p>
    <w:p w14:paraId="78AAFF8D" w14:textId="1E86C99E" w:rsidR="007F266E" w:rsidRDefault="007F266E" w:rsidP="007F266E">
      <w:pPr>
        <w:spacing w:line="276" w:lineRule="auto"/>
        <w:ind w:firstLine="0"/>
        <w:jc w:val="left"/>
        <w:rPr>
          <w:sz w:val="24"/>
          <w:szCs w:val="24"/>
        </w:rPr>
      </w:pPr>
      <w:r w:rsidRPr="007F266E">
        <w:rPr>
          <w:sz w:val="24"/>
          <w:szCs w:val="24"/>
        </w:rPr>
        <w:t xml:space="preserve">филиала ПАО «МРСК Центра» - «Тамбовэнерго»       </w:t>
      </w:r>
      <w:r w:rsidRPr="007F266E">
        <w:rPr>
          <w:sz w:val="24"/>
          <w:szCs w:val="24"/>
        </w:rPr>
        <w:tab/>
      </w:r>
      <w:r w:rsidR="00DD7BCB" w:rsidRPr="007F266E">
        <w:rPr>
          <w:sz w:val="24"/>
          <w:szCs w:val="24"/>
        </w:rPr>
        <w:t>В.В.Сальников</w:t>
      </w:r>
      <w:r w:rsidRPr="007F266E">
        <w:rPr>
          <w:sz w:val="24"/>
          <w:szCs w:val="24"/>
        </w:rPr>
        <w:tab/>
      </w:r>
    </w:p>
    <w:p w14:paraId="6B70F82B" w14:textId="40E56099" w:rsidR="00DC329F" w:rsidRDefault="00DC329F" w:rsidP="007F266E">
      <w:pPr>
        <w:spacing w:line="276" w:lineRule="auto"/>
        <w:ind w:firstLine="0"/>
        <w:jc w:val="left"/>
        <w:rPr>
          <w:sz w:val="24"/>
          <w:szCs w:val="24"/>
        </w:rPr>
      </w:pPr>
    </w:p>
    <w:p w14:paraId="67ED88C6" w14:textId="5F64060C" w:rsidR="00DC329F" w:rsidRPr="007F266E" w:rsidRDefault="00DC329F" w:rsidP="007F266E">
      <w:pPr>
        <w:spacing w:line="276" w:lineRule="auto"/>
        <w:ind w:firstLine="0"/>
        <w:jc w:val="left"/>
        <w:rPr>
          <w:b/>
          <w:sz w:val="24"/>
          <w:szCs w:val="24"/>
        </w:rPr>
      </w:pPr>
    </w:p>
    <w:p w14:paraId="2AC288C8" w14:textId="300A8210" w:rsidR="007F266E" w:rsidRPr="007F266E" w:rsidRDefault="00DC329F" w:rsidP="007F266E">
      <w:pPr>
        <w:ind w:firstLine="0"/>
        <w:contextualSpacing/>
        <w:jc w:val="left"/>
        <w:rPr>
          <w:sz w:val="16"/>
          <w:szCs w:val="16"/>
        </w:rPr>
      </w:pPr>
      <w:r>
        <w:rPr>
          <w:sz w:val="16"/>
          <w:szCs w:val="16"/>
        </w:rPr>
        <w:t>К</w:t>
      </w:r>
      <w:r w:rsidR="007F266E" w:rsidRPr="007F266E">
        <w:rPr>
          <w:sz w:val="16"/>
          <w:szCs w:val="16"/>
        </w:rPr>
        <w:t>улакова ИВ</w:t>
      </w:r>
    </w:p>
    <w:p w14:paraId="17898F73" w14:textId="65DFC326" w:rsidR="00F62BB8" w:rsidRPr="00321CCE" w:rsidRDefault="007F266E" w:rsidP="00DC329F">
      <w:pPr>
        <w:ind w:firstLine="0"/>
        <w:contextualSpacing/>
        <w:jc w:val="left"/>
        <w:rPr>
          <w:sz w:val="24"/>
          <w:szCs w:val="24"/>
        </w:rPr>
      </w:pPr>
      <w:r w:rsidRPr="007F266E">
        <w:rPr>
          <w:color w:val="000000"/>
          <w:sz w:val="18"/>
          <w:szCs w:val="18"/>
        </w:rPr>
        <w:sym w:font="Wingdings" w:char="F028"/>
      </w:r>
      <w:r w:rsidRPr="007F266E">
        <w:rPr>
          <w:sz w:val="16"/>
          <w:szCs w:val="16"/>
        </w:rPr>
        <w:t xml:space="preserve"> (4752) 57-82-89</w:t>
      </w:r>
    </w:p>
    <w:sectPr w:rsidR="00F62BB8" w:rsidRPr="00321CCE" w:rsidSect="00DC329F">
      <w:headerReference w:type="even" r:id="rId12"/>
      <w:pgSz w:w="12240" w:h="15840" w:code="1"/>
      <w:pgMar w:top="851" w:right="567" w:bottom="851" w:left="1560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643F928" w14:textId="77777777" w:rsidR="00AA2E3C" w:rsidRDefault="00AA2E3C">
      <w:r>
        <w:separator/>
      </w:r>
    </w:p>
  </w:endnote>
  <w:endnote w:type="continuationSeparator" w:id="0">
    <w:p w14:paraId="1B3D4975" w14:textId="77777777" w:rsidR="00AA2E3C" w:rsidRDefault="00AA2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ndale Sans UI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616FFD2" w14:textId="77777777" w:rsidR="00AA2E3C" w:rsidRDefault="00AA2E3C">
      <w:r>
        <w:separator/>
      </w:r>
    </w:p>
  </w:footnote>
  <w:footnote w:type="continuationSeparator" w:id="0">
    <w:p w14:paraId="75DBD44A" w14:textId="77777777" w:rsidR="00AA2E3C" w:rsidRDefault="00AA2E3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875AE8" w14:textId="77777777" w:rsidR="0066235C" w:rsidRDefault="005039FA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66235C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66235C">
      <w:rPr>
        <w:rStyle w:val="a7"/>
        <w:noProof/>
      </w:rPr>
      <w:t>1</w:t>
    </w:r>
    <w:r>
      <w:rPr>
        <w:rStyle w:val="a7"/>
      </w:rPr>
      <w:fldChar w:fldCharType="end"/>
    </w:r>
  </w:p>
  <w:p w14:paraId="53875AE9" w14:textId="77777777" w:rsidR="0066235C" w:rsidRDefault="0066235C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6680599"/>
    <w:multiLevelType w:val="multilevel"/>
    <w:tmpl w:val="5B3EAC7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3" w15:restartNumberingAfterBreak="0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4" w15:restartNumberingAfterBreak="0">
    <w:nsid w:val="086E16FD"/>
    <w:multiLevelType w:val="hybridMultilevel"/>
    <w:tmpl w:val="3026AE7C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0B447012"/>
    <w:multiLevelType w:val="multilevel"/>
    <w:tmpl w:val="CF7C429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  <w:sz w:val="24"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6" w15:restartNumberingAfterBreak="0">
    <w:nsid w:val="0F270B02"/>
    <w:multiLevelType w:val="hybridMultilevel"/>
    <w:tmpl w:val="05C25A02"/>
    <w:lvl w:ilvl="0" w:tplc="7AF8EB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981E4D"/>
    <w:multiLevelType w:val="hybridMultilevel"/>
    <w:tmpl w:val="3D8EDDD8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122D7687"/>
    <w:multiLevelType w:val="hybridMultilevel"/>
    <w:tmpl w:val="A178FD04"/>
    <w:lvl w:ilvl="0" w:tplc="59769AF8">
      <w:start w:val="1"/>
      <w:numFmt w:val="decimal"/>
      <w:lvlText w:val="%1.3"/>
      <w:lvlJc w:val="left"/>
      <w:pPr>
        <w:ind w:left="21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9" w15:restartNumberingAfterBreak="0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6D35B2"/>
    <w:multiLevelType w:val="multilevel"/>
    <w:tmpl w:val="D5DE59E6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1" w15:restartNumberingAfterBreak="0">
    <w:nsid w:val="26BF187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2A83114B"/>
    <w:multiLevelType w:val="hybridMultilevel"/>
    <w:tmpl w:val="1C16BE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E3615A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574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5" w15:restartNumberingAfterBreak="0">
    <w:nsid w:val="39D43CD8"/>
    <w:multiLevelType w:val="multilevel"/>
    <w:tmpl w:val="47BA211C"/>
    <w:lvl w:ilvl="0">
      <w:start w:val="1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6" w15:restartNumberingAfterBreak="0">
    <w:nsid w:val="432C4066"/>
    <w:multiLevelType w:val="multilevel"/>
    <w:tmpl w:val="F6CC90FE"/>
    <w:lvl w:ilvl="0">
      <w:start w:val="1"/>
      <w:numFmt w:val="decimal"/>
      <w:lvlText w:val="%1."/>
      <w:lvlJc w:val="left"/>
      <w:pPr>
        <w:ind w:left="1212" w:hanging="360"/>
      </w:pPr>
      <w:rPr>
        <w:rFonts w:ascii="Times New Roman" w:eastAsia="Times New Roman" w:hAnsi="Times New Roman" w:cs="Times New Roman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  <w:b w:val="0"/>
        <w:sz w:val="24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7" w15:restartNumberingAfterBreak="0">
    <w:nsid w:val="4AAE3690"/>
    <w:multiLevelType w:val="multilevel"/>
    <w:tmpl w:val="BEA8DC80"/>
    <w:lvl w:ilvl="0">
      <w:start w:val="1"/>
      <w:numFmt w:val="decimal"/>
      <w:lvlText w:val="%1."/>
      <w:lvlJc w:val="left"/>
      <w:pPr>
        <w:ind w:left="1212" w:hanging="360"/>
      </w:pPr>
      <w:rPr>
        <w:rFonts w:ascii="Times New Roman" w:eastAsia="Times New Roman" w:hAnsi="Times New Roman" w:cs="Times New Roman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8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9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0" w15:restartNumberingAfterBreak="0">
    <w:nsid w:val="57093D08"/>
    <w:multiLevelType w:val="hybridMultilevel"/>
    <w:tmpl w:val="18061310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1" w15:restartNumberingAfterBreak="0">
    <w:nsid w:val="5A7E68B5"/>
    <w:multiLevelType w:val="hybridMultilevel"/>
    <w:tmpl w:val="4ACABF4A"/>
    <w:lvl w:ilvl="0" w:tplc="911A0940">
      <w:start w:val="1"/>
      <w:numFmt w:val="decimal"/>
      <w:lvlText w:val="%1."/>
      <w:lvlJc w:val="left"/>
      <w:pPr>
        <w:ind w:left="1069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62202FFC"/>
    <w:multiLevelType w:val="hybridMultilevel"/>
    <w:tmpl w:val="2C10B06A"/>
    <w:lvl w:ilvl="0" w:tplc="9EA25ABE">
      <w:start w:val="1"/>
      <w:numFmt w:val="bullet"/>
      <w:lvlText w:val=""/>
      <w:lvlJc w:val="left"/>
      <w:pPr>
        <w:ind w:left="12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6C554D78"/>
    <w:multiLevelType w:val="multilevel"/>
    <w:tmpl w:val="DFFC79D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24" w15:restartNumberingAfterBreak="0">
    <w:nsid w:val="78D01E5E"/>
    <w:multiLevelType w:val="hybridMultilevel"/>
    <w:tmpl w:val="6E3423B6"/>
    <w:lvl w:ilvl="0" w:tplc="3CE440A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7F966A52"/>
    <w:multiLevelType w:val="multilevel"/>
    <w:tmpl w:val="BEA8DC80"/>
    <w:lvl w:ilvl="0">
      <w:start w:val="1"/>
      <w:numFmt w:val="decimal"/>
      <w:lvlText w:val="%1."/>
      <w:lvlJc w:val="left"/>
      <w:pPr>
        <w:ind w:left="1212" w:hanging="360"/>
      </w:pPr>
      <w:rPr>
        <w:rFonts w:ascii="Times New Roman" w:eastAsia="Times New Roman" w:hAnsi="Times New Roman" w:cs="Times New Roman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num w:numId="1">
    <w:abstractNumId w:val="19"/>
  </w:num>
  <w:num w:numId="2">
    <w:abstractNumId w:val="14"/>
  </w:num>
  <w:num w:numId="3">
    <w:abstractNumId w:val="16"/>
  </w:num>
  <w:num w:numId="4">
    <w:abstractNumId w:val="2"/>
  </w:num>
  <w:num w:numId="5">
    <w:abstractNumId w:val="18"/>
  </w:num>
  <w:num w:numId="6">
    <w:abstractNumId w:val="9"/>
  </w:num>
  <w:num w:numId="7">
    <w:abstractNumId w:val="3"/>
  </w:num>
  <w:num w:numId="8">
    <w:abstractNumId w:val="1"/>
  </w:num>
  <w:num w:numId="9">
    <w:abstractNumId w:val="6"/>
  </w:num>
  <w:num w:numId="10">
    <w:abstractNumId w:val="24"/>
  </w:num>
  <w:num w:numId="11">
    <w:abstractNumId w:val="15"/>
  </w:num>
  <w:num w:numId="12">
    <w:abstractNumId w:val="20"/>
  </w:num>
  <w:num w:numId="13">
    <w:abstractNumId w:val="8"/>
  </w:num>
  <w:num w:numId="14">
    <w:abstractNumId w:val="23"/>
  </w:num>
  <w:num w:numId="1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18"/>
  </w:num>
  <w:num w:numId="18">
    <w:abstractNumId w:val="6"/>
  </w:num>
  <w:num w:numId="19">
    <w:abstractNumId w:val="9"/>
  </w:num>
  <w:num w:numId="20">
    <w:abstractNumId w:val="11"/>
  </w:num>
  <w:num w:numId="21">
    <w:abstractNumId w:val="22"/>
  </w:num>
  <w:num w:numId="22">
    <w:abstractNumId w:val="10"/>
  </w:num>
  <w:num w:numId="23">
    <w:abstractNumId w:val="21"/>
  </w:num>
  <w:num w:numId="24">
    <w:abstractNumId w:val="25"/>
  </w:num>
  <w:num w:numId="25">
    <w:abstractNumId w:val="13"/>
  </w:num>
  <w:num w:numId="26">
    <w:abstractNumId w:val="17"/>
  </w:num>
  <w:num w:numId="27">
    <w:abstractNumId w:val="4"/>
  </w:num>
  <w:num w:numId="28">
    <w:abstractNumId w:val="5"/>
  </w:num>
  <w:num w:numId="29">
    <w:abstractNumId w:val="7"/>
  </w:num>
  <w:num w:numId="30">
    <w:abstractNumId w:val="12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BB4"/>
    <w:rsid w:val="00026ECC"/>
    <w:rsid w:val="00027351"/>
    <w:rsid w:val="000312FC"/>
    <w:rsid w:val="0003144D"/>
    <w:rsid w:val="00031516"/>
    <w:rsid w:val="00032681"/>
    <w:rsid w:val="00036612"/>
    <w:rsid w:val="00036C46"/>
    <w:rsid w:val="00042AAD"/>
    <w:rsid w:val="00042ABF"/>
    <w:rsid w:val="00044383"/>
    <w:rsid w:val="0004514A"/>
    <w:rsid w:val="00046DC2"/>
    <w:rsid w:val="00046E6D"/>
    <w:rsid w:val="00046F3A"/>
    <w:rsid w:val="0004703E"/>
    <w:rsid w:val="00047C97"/>
    <w:rsid w:val="00050448"/>
    <w:rsid w:val="00051535"/>
    <w:rsid w:val="000544E5"/>
    <w:rsid w:val="00057FBD"/>
    <w:rsid w:val="0006013D"/>
    <w:rsid w:val="000630F6"/>
    <w:rsid w:val="000647A8"/>
    <w:rsid w:val="00064DCF"/>
    <w:rsid w:val="000700A2"/>
    <w:rsid w:val="00071958"/>
    <w:rsid w:val="0007491B"/>
    <w:rsid w:val="000808BE"/>
    <w:rsid w:val="00080B6B"/>
    <w:rsid w:val="00080C4E"/>
    <w:rsid w:val="000844E3"/>
    <w:rsid w:val="00084847"/>
    <w:rsid w:val="000858AE"/>
    <w:rsid w:val="00085DAC"/>
    <w:rsid w:val="00093393"/>
    <w:rsid w:val="00094AC3"/>
    <w:rsid w:val="000961A3"/>
    <w:rsid w:val="00097235"/>
    <w:rsid w:val="000A0393"/>
    <w:rsid w:val="000A32B6"/>
    <w:rsid w:val="000A60C6"/>
    <w:rsid w:val="000A6598"/>
    <w:rsid w:val="000B068C"/>
    <w:rsid w:val="000B1B36"/>
    <w:rsid w:val="000B5D7C"/>
    <w:rsid w:val="000B7290"/>
    <w:rsid w:val="000B7329"/>
    <w:rsid w:val="000B7484"/>
    <w:rsid w:val="000C0E47"/>
    <w:rsid w:val="000C2897"/>
    <w:rsid w:val="000C41EF"/>
    <w:rsid w:val="000C56CA"/>
    <w:rsid w:val="000C69C2"/>
    <w:rsid w:val="000C6D57"/>
    <w:rsid w:val="000C6FE0"/>
    <w:rsid w:val="000C7CFF"/>
    <w:rsid w:val="000D0F91"/>
    <w:rsid w:val="000D162D"/>
    <w:rsid w:val="000D3775"/>
    <w:rsid w:val="000D39DD"/>
    <w:rsid w:val="000D3F5E"/>
    <w:rsid w:val="000D4FD2"/>
    <w:rsid w:val="000D639C"/>
    <w:rsid w:val="000D6AFF"/>
    <w:rsid w:val="000D6C67"/>
    <w:rsid w:val="000D6F7D"/>
    <w:rsid w:val="000E00E1"/>
    <w:rsid w:val="000E0585"/>
    <w:rsid w:val="000E0786"/>
    <w:rsid w:val="000E0A2A"/>
    <w:rsid w:val="000E138E"/>
    <w:rsid w:val="000E39C6"/>
    <w:rsid w:val="000E3EB7"/>
    <w:rsid w:val="000E4F6C"/>
    <w:rsid w:val="000E575C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132"/>
    <w:rsid w:val="001339EF"/>
    <w:rsid w:val="00133EF7"/>
    <w:rsid w:val="00136404"/>
    <w:rsid w:val="0013751A"/>
    <w:rsid w:val="00141439"/>
    <w:rsid w:val="00141D09"/>
    <w:rsid w:val="00143107"/>
    <w:rsid w:val="00143ED8"/>
    <w:rsid w:val="00145642"/>
    <w:rsid w:val="0015016E"/>
    <w:rsid w:val="001509E5"/>
    <w:rsid w:val="00151C02"/>
    <w:rsid w:val="00151D69"/>
    <w:rsid w:val="0015383E"/>
    <w:rsid w:val="00153F44"/>
    <w:rsid w:val="00154809"/>
    <w:rsid w:val="001548E7"/>
    <w:rsid w:val="00155F16"/>
    <w:rsid w:val="001567CA"/>
    <w:rsid w:val="00156931"/>
    <w:rsid w:val="00157FC6"/>
    <w:rsid w:val="0016192E"/>
    <w:rsid w:val="00162A2B"/>
    <w:rsid w:val="00163418"/>
    <w:rsid w:val="00165DBD"/>
    <w:rsid w:val="00165E14"/>
    <w:rsid w:val="00166098"/>
    <w:rsid w:val="00166FCC"/>
    <w:rsid w:val="001677EA"/>
    <w:rsid w:val="00170481"/>
    <w:rsid w:val="00173531"/>
    <w:rsid w:val="00175B84"/>
    <w:rsid w:val="00177C04"/>
    <w:rsid w:val="00177F01"/>
    <w:rsid w:val="001801AA"/>
    <w:rsid w:val="00181B73"/>
    <w:rsid w:val="00181BBF"/>
    <w:rsid w:val="00182091"/>
    <w:rsid w:val="001868B5"/>
    <w:rsid w:val="00190521"/>
    <w:rsid w:val="00190A26"/>
    <w:rsid w:val="00192E02"/>
    <w:rsid w:val="00195AEF"/>
    <w:rsid w:val="00195E7E"/>
    <w:rsid w:val="001962E5"/>
    <w:rsid w:val="00196802"/>
    <w:rsid w:val="001A22A5"/>
    <w:rsid w:val="001A2829"/>
    <w:rsid w:val="001A28AF"/>
    <w:rsid w:val="001A38FB"/>
    <w:rsid w:val="001A5D99"/>
    <w:rsid w:val="001A7121"/>
    <w:rsid w:val="001A7AC6"/>
    <w:rsid w:val="001B285C"/>
    <w:rsid w:val="001B2AAF"/>
    <w:rsid w:val="001B3192"/>
    <w:rsid w:val="001B3E25"/>
    <w:rsid w:val="001B43BA"/>
    <w:rsid w:val="001B7DFC"/>
    <w:rsid w:val="001B7FD4"/>
    <w:rsid w:val="001C0CD9"/>
    <w:rsid w:val="001C19CB"/>
    <w:rsid w:val="001C347A"/>
    <w:rsid w:val="001C37EA"/>
    <w:rsid w:val="001C4C24"/>
    <w:rsid w:val="001D2559"/>
    <w:rsid w:val="001D5D1C"/>
    <w:rsid w:val="001E0E10"/>
    <w:rsid w:val="001E319B"/>
    <w:rsid w:val="001E634A"/>
    <w:rsid w:val="001E6D26"/>
    <w:rsid w:val="001F089D"/>
    <w:rsid w:val="001F090B"/>
    <w:rsid w:val="001F19B0"/>
    <w:rsid w:val="001F5706"/>
    <w:rsid w:val="001F6CEB"/>
    <w:rsid w:val="001F78FD"/>
    <w:rsid w:val="002037CA"/>
    <w:rsid w:val="00205786"/>
    <w:rsid w:val="00206147"/>
    <w:rsid w:val="0021292B"/>
    <w:rsid w:val="00213168"/>
    <w:rsid w:val="0021474F"/>
    <w:rsid w:val="002177CE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5926"/>
    <w:rsid w:val="00241E80"/>
    <w:rsid w:val="0024201B"/>
    <w:rsid w:val="00242C9E"/>
    <w:rsid w:val="002446B5"/>
    <w:rsid w:val="00244733"/>
    <w:rsid w:val="0024696C"/>
    <w:rsid w:val="00247A34"/>
    <w:rsid w:val="00247E6F"/>
    <w:rsid w:val="0025072F"/>
    <w:rsid w:val="00252708"/>
    <w:rsid w:val="002528FF"/>
    <w:rsid w:val="00254341"/>
    <w:rsid w:val="00260A64"/>
    <w:rsid w:val="002632B7"/>
    <w:rsid w:val="0026458C"/>
    <w:rsid w:val="002645A1"/>
    <w:rsid w:val="00265CEA"/>
    <w:rsid w:val="00265E47"/>
    <w:rsid w:val="002662E7"/>
    <w:rsid w:val="00266EA4"/>
    <w:rsid w:val="00267C77"/>
    <w:rsid w:val="00274583"/>
    <w:rsid w:val="002761C6"/>
    <w:rsid w:val="00281C4A"/>
    <w:rsid w:val="00283DC1"/>
    <w:rsid w:val="00284D1E"/>
    <w:rsid w:val="00285586"/>
    <w:rsid w:val="002855D1"/>
    <w:rsid w:val="00286CF9"/>
    <w:rsid w:val="00287E46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209"/>
    <w:rsid w:val="002957D5"/>
    <w:rsid w:val="00295CA9"/>
    <w:rsid w:val="00295F44"/>
    <w:rsid w:val="00296D9B"/>
    <w:rsid w:val="002A04A8"/>
    <w:rsid w:val="002A1373"/>
    <w:rsid w:val="002A171C"/>
    <w:rsid w:val="002A1FAD"/>
    <w:rsid w:val="002A3E9F"/>
    <w:rsid w:val="002A45E7"/>
    <w:rsid w:val="002A64D3"/>
    <w:rsid w:val="002A7741"/>
    <w:rsid w:val="002A7D7B"/>
    <w:rsid w:val="002B06A7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24D1"/>
    <w:rsid w:val="002D5C5F"/>
    <w:rsid w:val="002D5E88"/>
    <w:rsid w:val="002D7597"/>
    <w:rsid w:val="002E18B5"/>
    <w:rsid w:val="002E18E0"/>
    <w:rsid w:val="002E1E5C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43D3"/>
    <w:rsid w:val="002F62C5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285"/>
    <w:rsid w:val="00305A9B"/>
    <w:rsid w:val="003067A8"/>
    <w:rsid w:val="00306A49"/>
    <w:rsid w:val="00310587"/>
    <w:rsid w:val="00312010"/>
    <w:rsid w:val="00312550"/>
    <w:rsid w:val="0031318C"/>
    <w:rsid w:val="00314030"/>
    <w:rsid w:val="00314E5D"/>
    <w:rsid w:val="0031510C"/>
    <w:rsid w:val="00317A80"/>
    <w:rsid w:val="00317B27"/>
    <w:rsid w:val="00317D47"/>
    <w:rsid w:val="00320314"/>
    <w:rsid w:val="003203C6"/>
    <w:rsid w:val="003209FA"/>
    <w:rsid w:val="003215E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341F"/>
    <w:rsid w:val="0034536F"/>
    <w:rsid w:val="00345804"/>
    <w:rsid w:val="003479DD"/>
    <w:rsid w:val="00353334"/>
    <w:rsid w:val="0035538F"/>
    <w:rsid w:val="00355F50"/>
    <w:rsid w:val="00360045"/>
    <w:rsid w:val="00360691"/>
    <w:rsid w:val="0036100E"/>
    <w:rsid w:val="00363396"/>
    <w:rsid w:val="00363438"/>
    <w:rsid w:val="00367CC7"/>
    <w:rsid w:val="00370C33"/>
    <w:rsid w:val="00372200"/>
    <w:rsid w:val="003735E0"/>
    <w:rsid w:val="003750BC"/>
    <w:rsid w:val="0037514A"/>
    <w:rsid w:val="00375192"/>
    <w:rsid w:val="00375440"/>
    <w:rsid w:val="00375CA2"/>
    <w:rsid w:val="003763A6"/>
    <w:rsid w:val="00376417"/>
    <w:rsid w:val="00376B78"/>
    <w:rsid w:val="00377CB8"/>
    <w:rsid w:val="00377EC3"/>
    <w:rsid w:val="00377F21"/>
    <w:rsid w:val="00382FEA"/>
    <w:rsid w:val="00384B72"/>
    <w:rsid w:val="00384D9C"/>
    <w:rsid w:val="003918DA"/>
    <w:rsid w:val="00391F3C"/>
    <w:rsid w:val="00393C53"/>
    <w:rsid w:val="0039649E"/>
    <w:rsid w:val="003A2F10"/>
    <w:rsid w:val="003A4892"/>
    <w:rsid w:val="003A7A79"/>
    <w:rsid w:val="003A7DDA"/>
    <w:rsid w:val="003B0588"/>
    <w:rsid w:val="003B0B7B"/>
    <w:rsid w:val="003B252E"/>
    <w:rsid w:val="003B3F9A"/>
    <w:rsid w:val="003B590B"/>
    <w:rsid w:val="003B6EDD"/>
    <w:rsid w:val="003B7589"/>
    <w:rsid w:val="003C05B4"/>
    <w:rsid w:val="003C0AFD"/>
    <w:rsid w:val="003C1592"/>
    <w:rsid w:val="003C164C"/>
    <w:rsid w:val="003C24CF"/>
    <w:rsid w:val="003C32E6"/>
    <w:rsid w:val="003C3957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E2BE8"/>
    <w:rsid w:val="003E7B7C"/>
    <w:rsid w:val="003E7D01"/>
    <w:rsid w:val="003F0C44"/>
    <w:rsid w:val="003F138E"/>
    <w:rsid w:val="003F1A59"/>
    <w:rsid w:val="003F2112"/>
    <w:rsid w:val="003F2357"/>
    <w:rsid w:val="003F3C1F"/>
    <w:rsid w:val="003F4536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741D"/>
    <w:rsid w:val="004077A8"/>
    <w:rsid w:val="00407B65"/>
    <w:rsid w:val="00407BB8"/>
    <w:rsid w:val="00407E0A"/>
    <w:rsid w:val="00410015"/>
    <w:rsid w:val="0041077B"/>
    <w:rsid w:val="00410993"/>
    <w:rsid w:val="00410B94"/>
    <w:rsid w:val="00411F09"/>
    <w:rsid w:val="004153BA"/>
    <w:rsid w:val="00415731"/>
    <w:rsid w:val="00416124"/>
    <w:rsid w:val="00417997"/>
    <w:rsid w:val="0042238C"/>
    <w:rsid w:val="00424173"/>
    <w:rsid w:val="00425D71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D61"/>
    <w:rsid w:val="00440D8B"/>
    <w:rsid w:val="0044147D"/>
    <w:rsid w:val="004437D3"/>
    <w:rsid w:val="00445474"/>
    <w:rsid w:val="00446E69"/>
    <w:rsid w:val="0044712F"/>
    <w:rsid w:val="0045049C"/>
    <w:rsid w:val="00450986"/>
    <w:rsid w:val="00451C4D"/>
    <w:rsid w:val="00451FF3"/>
    <w:rsid w:val="00452ABE"/>
    <w:rsid w:val="0045572F"/>
    <w:rsid w:val="004559BA"/>
    <w:rsid w:val="0045645B"/>
    <w:rsid w:val="00460AA5"/>
    <w:rsid w:val="00460E85"/>
    <w:rsid w:val="00462569"/>
    <w:rsid w:val="00462826"/>
    <w:rsid w:val="0046581D"/>
    <w:rsid w:val="004658EB"/>
    <w:rsid w:val="00470B59"/>
    <w:rsid w:val="00472626"/>
    <w:rsid w:val="00475718"/>
    <w:rsid w:val="004768D1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85BF0"/>
    <w:rsid w:val="0048612E"/>
    <w:rsid w:val="00490B06"/>
    <w:rsid w:val="00490EA7"/>
    <w:rsid w:val="00492EC7"/>
    <w:rsid w:val="00497866"/>
    <w:rsid w:val="00497F02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005"/>
    <w:rsid w:val="004C0967"/>
    <w:rsid w:val="004C14A4"/>
    <w:rsid w:val="004C17FD"/>
    <w:rsid w:val="004C1A5E"/>
    <w:rsid w:val="004C28F6"/>
    <w:rsid w:val="004C2D13"/>
    <w:rsid w:val="004C33B3"/>
    <w:rsid w:val="004C517D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573"/>
    <w:rsid w:val="004F5C65"/>
    <w:rsid w:val="004F6968"/>
    <w:rsid w:val="004F7A6F"/>
    <w:rsid w:val="00501281"/>
    <w:rsid w:val="00501A56"/>
    <w:rsid w:val="005039FA"/>
    <w:rsid w:val="00505047"/>
    <w:rsid w:val="005075B6"/>
    <w:rsid w:val="00507868"/>
    <w:rsid w:val="00510CC9"/>
    <w:rsid w:val="00511788"/>
    <w:rsid w:val="00511940"/>
    <w:rsid w:val="00511EF6"/>
    <w:rsid w:val="00512505"/>
    <w:rsid w:val="00512E31"/>
    <w:rsid w:val="005134CB"/>
    <w:rsid w:val="005161B4"/>
    <w:rsid w:val="0051645F"/>
    <w:rsid w:val="0051779A"/>
    <w:rsid w:val="0052201D"/>
    <w:rsid w:val="005247BF"/>
    <w:rsid w:val="0052606E"/>
    <w:rsid w:val="005263EE"/>
    <w:rsid w:val="0053000F"/>
    <w:rsid w:val="005300CC"/>
    <w:rsid w:val="005308BD"/>
    <w:rsid w:val="005308BF"/>
    <w:rsid w:val="00531D00"/>
    <w:rsid w:val="00531F05"/>
    <w:rsid w:val="005327F9"/>
    <w:rsid w:val="00533505"/>
    <w:rsid w:val="00534713"/>
    <w:rsid w:val="00536758"/>
    <w:rsid w:val="005374BC"/>
    <w:rsid w:val="00537ED9"/>
    <w:rsid w:val="00540261"/>
    <w:rsid w:val="0054101A"/>
    <w:rsid w:val="00541BB9"/>
    <w:rsid w:val="00542BC7"/>
    <w:rsid w:val="00542E1F"/>
    <w:rsid w:val="00543087"/>
    <w:rsid w:val="005460E7"/>
    <w:rsid w:val="005464B6"/>
    <w:rsid w:val="005468AA"/>
    <w:rsid w:val="005507C0"/>
    <w:rsid w:val="005507DA"/>
    <w:rsid w:val="00550948"/>
    <w:rsid w:val="00550966"/>
    <w:rsid w:val="00551A69"/>
    <w:rsid w:val="00553C3F"/>
    <w:rsid w:val="00557871"/>
    <w:rsid w:val="00557B63"/>
    <w:rsid w:val="0056133F"/>
    <w:rsid w:val="005630A8"/>
    <w:rsid w:val="00563F7B"/>
    <w:rsid w:val="00567774"/>
    <w:rsid w:val="00567CD4"/>
    <w:rsid w:val="0057500D"/>
    <w:rsid w:val="00577D10"/>
    <w:rsid w:val="00577F92"/>
    <w:rsid w:val="005813CA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916D0"/>
    <w:rsid w:val="005917C5"/>
    <w:rsid w:val="005925C1"/>
    <w:rsid w:val="00592891"/>
    <w:rsid w:val="00594C53"/>
    <w:rsid w:val="00595561"/>
    <w:rsid w:val="005961A6"/>
    <w:rsid w:val="0059669F"/>
    <w:rsid w:val="00597EE1"/>
    <w:rsid w:val="005A06A8"/>
    <w:rsid w:val="005A0F74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99F"/>
    <w:rsid w:val="005C2384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1F1"/>
    <w:rsid w:val="005E1C59"/>
    <w:rsid w:val="005E292D"/>
    <w:rsid w:val="005E7B21"/>
    <w:rsid w:val="005E7D1F"/>
    <w:rsid w:val="005F0A59"/>
    <w:rsid w:val="005F224E"/>
    <w:rsid w:val="005F2F38"/>
    <w:rsid w:val="005F3643"/>
    <w:rsid w:val="005F4511"/>
    <w:rsid w:val="005F5CEA"/>
    <w:rsid w:val="005F7A1F"/>
    <w:rsid w:val="006001C9"/>
    <w:rsid w:val="006004FC"/>
    <w:rsid w:val="00602410"/>
    <w:rsid w:val="006033B0"/>
    <w:rsid w:val="0060420B"/>
    <w:rsid w:val="00605D5D"/>
    <w:rsid w:val="00605E5D"/>
    <w:rsid w:val="00606191"/>
    <w:rsid w:val="006121A0"/>
    <w:rsid w:val="00612811"/>
    <w:rsid w:val="006129CC"/>
    <w:rsid w:val="00613868"/>
    <w:rsid w:val="006148E7"/>
    <w:rsid w:val="006149C7"/>
    <w:rsid w:val="00615023"/>
    <w:rsid w:val="00615786"/>
    <w:rsid w:val="00615D22"/>
    <w:rsid w:val="00616213"/>
    <w:rsid w:val="00620978"/>
    <w:rsid w:val="00622474"/>
    <w:rsid w:val="00622BA9"/>
    <w:rsid w:val="00622D61"/>
    <w:rsid w:val="00622E6C"/>
    <w:rsid w:val="006242A2"/>
    <w:rsid w:val="00624461"/>
    <w:rsid w:val="00625088"/>
    <w:rsid w:val="0062541E"/>
    <w:rsid w:val="006269BB"/>
    <w:rsid w:val="00632BA3"/>
    <w:rsid w:val="00632BEC"/>
    <w:rsid w:val="00633BF3"/>
    <w:rsid w:val="00634545"/>
    <w:rsid w:val="00634B97"/>
    <w:rsid w:val="00635291"/>
    <w:rsid w:val="006364F4"/>
    <w:rsid w:val="00637523"/>
    <w:rsid w:val="006405AF"/>
    <w:rsid w:val="00640DFF"/>
    <w:rsid w:val="00641793"/>
    <w:rsid w:val="00642A8E"/>
    <w:rsid w:val="00643D80"/>
    <w:rsid w:val="00644676"/>
    <w:rsid w:val="006459FD"/>
    <w:rsid w:val="00645D19"/>
    <w:rsid w:val="006468CC"/>
    <w:rsid w:val="00647228"/>
    <w:rsid w:val="00650B83"/>
    <w:rsid w:val="00650F70"/>
    <w:rsid w:val="00650FF3"/>
    <w:rsid w:val="006512FD"/>
    <w:rsid w:val="00651664"/>
    <w:rsid w:val="00652856"/>
    <w:rsid w:val="00655579"/>
    <w:rsid w:val="00655E9D"/>
    <w:rsid w:val="00656B8E"/>
    <w:rsid w:val="00657166"/>
    <w:rsid w:val="0065763B"/>
    <w:rsid w:val="0066047C"/>
    <w:rsid w:val="00661675"/>
    <w:rsid w:val="0066235C"/>
    <w:rsid w:val="006626DA"/>
    <w:rsid w:val="00663CAF"/>
    <w:rsid w:val="00664FBF"/>
    <w:rsid w:val="00665196"/>
    <w:rsid w:val="00667142"/>
    <w:rsid w:val="0066735A"/>
    <w:rsid w:val="0067198B"/>
    <w:rsid w:val="00672965"/>
    <w:rsid w:val="00676792"/>
    <w:rsid w:val="006806A9"/>
    <w:rsid w:val="00681C28"/>
    <w:rsid w:val="006837DC"/>
    <w:rsid w:val="006841FC"/>
    <w:rsid w:val="0069133E"/>
    <w:rsid w:val="00691E00"/>
    <w:rsid w:val="00696EAC"/>
    <w:rsid w:val="00697D58"/>
    <w:rsid w:val="006A383F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4CFA"/>
    <w:rsid w:val="006C75F1"/>
    <w:rsid w:val="006C7720"/>
    <w:rsid w:val="006D099D"/>
    <w:rsid w:val="006D1137"/>
    <w:rsid w:val="006D1836"/>
    <w:rsid w:val="006D24D6"/>
    <w:rsid w:val="006D265E"/>
    <w:rsid w:val="006D4AD2"/>
    <w:rsid w:val="006D4C35"/>
    <w:rsid w:val="006D51BB"/>
    <w:rsid w:val="006D533A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4E3C"/>
    <w:rsid w:val="00704EE1"/>
    <w:rsid w:val="0070676C"/>
    <w:rsid w:val="00706A0D"/>
    <w:rsid w:val="00706A47"/>
    <w:rsid w:val="00710311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25550"/>
    <w:rsid w:val="007272DE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6DE0"/>
    <w:rsid w:val="007572EE"/>
    <w:rsid w:val="007574D8"/>
    <w:rsid w:val="00757BE0"/>
    <w:rsid w:val="007601BD"/>
    <w:rsid w:val="00760243"/>
    <w:rsid w:val="007612DD"/>
    <w:rsid w:val="00761AB8"/>
    <w:rsid w:val="00761DF5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2C9A"/>
    <w:rsid w:val="0078303D"/>
    <w:rsid w:val="00783289"/>
    <w:rsid w:val="00785C86"/>
    <w:rsid w:val="007869D5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A7F90"/>
    <w:rsid w:val="007B0386"/>
    <w:rsid w:val="007B072A"/>
    <w:rsid w:val="007B0F2C"/>
    <w:rsid w:val="007B18A5"/>
    <w:rsid w:val="007B2A06"/>
    <w:rsid w:val="007B3414"/>
    <w:rsid w:val="007B56FE"/>
    <w:rsid w:val="007B6CB8"/>
    <w:rsid w:val="007B79C1"/>
    <w:rsid w:val="007B7DF7"/>
    <w:rsid w:val="007C053D"/>
    <w:rsid w:val="007C1D21"/>
    <w:rsid w:val="007C25C3"/>
    <w:rsid w:val="007C29DD"/>
    <w:rsid w:val="007C3952"/>
    <w:rsid w:val="007C4F88"/>
    <w:rsid w:val="007C51F0"/>
    <w:rsid w:val="007C5772"/>
    <w:rsid w:val="007C690B"/>
    <w:rsid w:val="007C6AE3"/>
    <w:rsid w:val="007D158D"/>
    <w:rsid w:val="007D2012"/>
    <w:rsid w:val="007D2C54"/>
    <w:rsid w:val="007D4637"/>
    <w:rsid w:val="007D4BE7"/>
    <w:rsid w:val="007D54B2"/>
    <w:rsid w:val="007D6C0C"/>
    <w:rsid w:val="007D7685"/>
    <w:rsid w:val="007D777E"/>
    <w:rsid w:val="007E3152"/>
    <w:rsid w:val="007E348A"/>
    <w:rsid w:val="007E5260"/>
    <w:rsid w:val="007F04C6"/>
    <w:rsid w:val="007F0742"/>
    <w:rsid w:val="007F1E2C"/>
    <w:rsid w:val="007F202C"/>
    <w:rsid w:val="007F266E"/>
    <w:rsid w:val="007F2E41"/>
    <w:rsid w:val="007F519B"/>
    <w:rsid w:val="007F5FE9"/>
    <w:rsid w:val="007F6916"/>
    <w:rsid w:val="007F6D5F"/>
    <w:rsid w:val="007F6FA3"/>
    <w:rsid w:val="008006BC"/>
    <w:rsid w:val="00800BA0"/>
    <w:rsid w:val="00811566"/>
    <w:rsid w:val="00812A9A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4932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EA2"/>
    <w:rsid w:val="00842C0C"/>
    <w:rsid w:val="008433F9"/>
    <w:rsid w:val="00843B4D"/>
    <w:rsid w:val="008474EC"/>
    <w:rsid w:val="00847926"/>
    <w:rsid w:val="00850154"/>
    <w:rsid w:val="00851ADC"/>
    <w:rsid w:val="00852CF5"/>
    <w:rsid w:val="00853BF9"/>
    <w:rsid w:val="00854417"/>
    <w:rsid w:val="008546A6"/>
    <w:rsid w:val="008561B8"/>
    <w:rsid w:val="008574C3"/>
    <w:rsid w:val="00857D4B"/>
    <w:rsid w:val="0086167B"/>
    <w:rsid w:val="00865492"/>
    <w:rsid w:val="008656B8"/>
    <w:rsid w:val="008667B2"/>
    <w:rsid w:val="00866AD0"/>
    <w:rsid w:val="0087122F"/>
    <w:rsid w:val="008727FA"/>
    <w:rsid w:val="0087292D"/>
    <w:rsid w:val="0087407B"/>
    <w:rsid w:val="008740B4"/>
    <w:rsid w:val="0087433A"/>
    <w:rsid w:val="0087572B"/>
    <w:rsid w:val="008763F9"/>
    <w:rsid w:val="0087768B"/>
    <w:rsid w:val="008805F0"/>
    <w:rsid w:val="00881BE6"/>
    <w:rsid w:val="00882257"/>
    <w:rsid w:val="008832E3"/>
    <w:rsid w:val="00883781"/>
    <w:rsid w:val="00884BC3"/>
    <w:rsid w:val="00886C0C"/>
    <w:rsid w:val="008874CF"/>
    <w:rsid w:val="00892030"/>
    <w:rsid w:val="008922ED"/>
    <w:rsid w:val="00892A49"/>
    <w:rsid w:val="00892C4C"/>
    <w:rsid w:val="00894850"/>
    <w:rsid w:val="008A0375"/>
    <w:rsid w:val="008A2574"/>
    <w:rsid w:val="008A3843"/>
    <w:rsid w:val="008A4E3A"/>
    <w:rsid w:val="008A5CA5"/>
    <w:rsid w:val="008A6687"/>
    <w:rsid w:val="008B22FE"/>
    <w:rsid w:val="008B41DF"/>
    <w:rsid w:val="008B749F"/>
    <w:rsid w:val="008C09F5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D492F"/>
    <w:rsid w:val="008E1CB0"/>
    <w:rsid w:val="008E25AE"/>
    <w:rsid w:val="008E4456"/>
    <w:rsid w:val="008E495A"/>
    <w:rsid w:val="008E5090"/>
    <w:rsid w:val="008E78B7"/>
    <w:rsid w:val="008E7F56"/>
    <w:rsid w:val="008F0662"/>
    <w:rsid w:val="008F31BD"/>
    <w:rsid w:val="008F3930"/>
    <w:rsid w:val="008F3A51"/>
    <w:rsid w:val="008F5DD1"/>
    <w:rsid w:val="00900E6D"/>
    <w:rsid w:val="009011C0"/>
    <w:rsid w:val="009022A6"/>
    <w:rsid w:val="009039EB"/>
    <w:rsid w:val="00910A7C"/>
    <w:rsid w:val="0091229B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1754"/>
    <w:rsid w:val="009337EA"/>
    <w:rsid w:val="0093484A"/>
    <w:rsid w:val="00934F00"/>
    <w:rsid w:val="00935020"/>
    <w:rsid w:val="00940097"/>
    <w:rsid w:val="00941FDC"/>
    <w:rsid w:val="0094250F"/>
    <w:rsid w:val="0094330D"/>
    <w:rsid w:val="009440BE"/>
    <w:rsid w:val="009445B0"/>
    <w:rsid w:val="00944862"/>
    <w:rsid w:val="00944AD7"/>
    <w:rsid w:val="009455B5"/>
    <w:rsid w:val="009463A7"/>
    <w:rsid w:val="009465AC"/>
    <w:rsid w:val="00946931"/>
    <w:rsid w:val="00946ED6"/>
    <w:rsid w:val="009520A3"/>
    <w:rsid w:val="009537B9"/>
    <w:rsid w:val="009540BF"/>
    <w:rsid w:val="0095736F"/>
    <w:rsid w:val="0095782C"/>
    <w:rsid w:val="0096029F"/>
    <w:rsid w:val="009605DB"/>
    <w:rsid w:val="009618EE"/>
    <w:rsid w:val="009630C2"/>
    <w:rsid w:val="009635F2"/>
    <w:rsid w:val="00964ACD"/>
    <w:rsid w:val="00967633"/>
    <w:rsid w:val="00967E65"/>
    <w:rsid w:val="0097104D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17EF"/>
    <w:rsid w:val="00991BDD"/>
    <w:rsid w:val="00992BF9"/>
    <w:rsid w:val="0099327E"/>
    <w:rsid w:val="00993A3E"/>
    <w:rsid w:val="009A096B"/>
    <w:rsid w:val="009A2E7D"/>
    <w:rsid w:val="009A3861"/>
    <w:rsid w:val="009A442F"/>
    <w:rsid w:val="009A5585"/>
    <w:rsid w:val="009A5AB4"/>
    <w:rsid w:val="009A5E6E"/>
    <w:rsid w:val="009B0605"/>
    <w:rsid w:val="009B09DD"/>
    <w:rsid w:val="009B0F7C"/>
    <w:rsid w:val="009B13D2"/>
    <w:rsid w:val="009B1C82"/>
    <w:rsid w:val="009B2FD2"/>
    <w:rsid w:val="009B325A"/>
    <w:rsid w:val="009B37C2"/>
    <w:rsid w:val="009B521D"/>
    <w:rsid w:val="009B5D3A"/>
    <w:rsid w:val="009C0389"/>
    <w:rsid w:val="009C14FB"/>
    <w:rsid w:val="009C200B"/>
    <w:rsid w:val="009C3D67"/>
    <w:rsid w:val="009C4D0C"/>
    <w:rsid w:val="009C594D"/>
    <w:rsid w:val="009C5F8F"/>
    <w:rsid w:val="009C6411"/>
    <w:rsid w:val="009C71C6"/>
    <w:rsid w:val="009C7CD6"/>
    <w:rsid w:val="009D1E23"/>
    <w:rsid w:val="009D2B2A"/>
    <w:rsid w:val="009D3ED3"/>
    <w:rsid w:val="009D50D5"/>
    <w:rsid w:val="009D5301"/>
    <w:rsid w:val="009D5B2B"/>
    <w:rsid w:val="009E2943"/>
    <w:rsid w:val="009E3A70"/>
    <w:rsid w:val="009E474B"/>
    <w:rsid w:val="009E70BD"/>
    <w:rsid w:val="009E7970"/>
    <w:rsid w:val="009F0A1B"/>
    <w:rsid w:val="009F0B4C"/>
    <w:rsid w:val="009F1E96"/>
    <w:rsid w:val="009F233B"/>
    <w:rsid w:val="009F3FFE"/>
    <w:rsid w:val="009F4485"/>
    <w:rsid w:val="009F46FA"/>
    <w:rsid w:val="009F6F23"/>
    <w:rsid w:val="009F782A"/>
    <w:rsid w:val="009F7A48"/>
    <w:rsid w:val="00A00C51"/>
    <w:rsid w:val="00A00EAB"/>
    <w:rsid w:val="00A01D28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E50"/>
    <w:rsid w:val="00A145D0"/>
    <w:rsid w:val="00A1579C"/>
    <w:rsid w:val="00A177D0"/>
    <w:rsid w:val="00A20734"/>
    <w:rsid w:val="00A208E8"/>
    <w:rsid w:val="00A215AE"/>
    <w:rsid w:val="00A221EF"/>
    <w:rsid w:val="00A2477A"/>
    <w:rsid w:val="00A25298"/>
    <w:rsid w:val="00A2715F"/>
    <w:rsid w:val="00A27203"/>
    <w:rsid w:val="00A303EB"/>
    <w:rsid w:val="00A305DC"/>
    <w:rsid w:val="00A3087E"/>
    <w:rsid w:val="00A31E87"/>
    <w:rsid w:val="00A32A6D"/>
    <w:rsid w:val="00A35ABE"/>
    <w:rsid w:val="00A35B38"/>
    <w:rsid w:val="00A36A78"/>
    <w:rsid w:val="00A40BAC"/>
    <w:rsid w:val="00A420E1"/>
    <w:rsid w:val="00A4321E"/>
    <w:rsid w:val="00A501FF"/>
    <w:rsid w:val="00A502CD"/>
    <w:rsid w:val="00A50F37"/>
    <w:rsid w:val="00A515A6"/>
    <w:rsid w:val="00A532D5"/>
    <w:rsid w:val="00A53A7C"/>
    <w:rsid w:val="00A53F67"/>
    <w:rsid w:val="00A54934"/>
    <w:rsid w:val="00A54F03"/>
    <w:rsid w:val="00A54F06"/>
    <w:rsid w:val="00A579B6"/>
    <w:rsid w:val="00A57AE8"/>
    <w:rsid w:val="00A603CB"/>
    <w:rsid w:val="00A60A6E"/>
    <w:rsid w:val="00A61E88"/>
    <w:rsid w:val="00A65193"/>
    <w:rsid w:val="00A66CCC"/>
    <w:rsid w:val="00A67B38"/>
    <w:rsid w:val="00A70A4F"/>
    <w:rsid w:val="00A72317"/>
    <w:rsid w:val="00A72AB4"/>
    <w:rsid w:val="00A741EE"/>
    <w:rsid w:val="00A74EE0"/>
    <w:rsid w:val="00A754B3"/>
    <w:rsid w:val="00A76E85"/>
    <w:rsid w:val="00A76EF0"/>
    <w:rsid w:val="00A811F8"/>
    <w:rsid w:val="00A81795"/>
    <w:rsid w:val="00A8452F"/>
    <w:rsid w:val="00A86855"/>
    <w:rsid w:val="00A87061"/>
    <w:rsid w:val="00A90F72"/>
    <w:rsid w:val="00A93000"/>
    <w:rsid w:val="00A937CA"/>
    <w:rsid w:val="00A94E0D"/>
    <w:rsid w:val="00A963DF"/>
    <w:rsid w:val="00A97E27"/>
    <w:rsid w:val="00AA0527"/>
    <w:rsid w:val="00AA07CD"/>
    <w:rsid w:val="00AA196E"/>
    <w:rsid w:val="00AA1FFE"/>
    <w:rsid w:val="00AA2CDA"/>
    <w:rsid w:val="00AA2E3C"/>
    <w:rsid w:val="00AA4A2B"/>
    <w:rsid w:val="00AA52F6"/>
    <w:rsid w:val="00AA6A26"/>
    <w:rsid w:val="00AA6FEE"/>
    <w:rsid w:val="00AA7EBB"/>
    <w:rsid w:val="00AB0945"/>
    <w:rsid w:val="00AB1C4B"/>
    <w:rsid w:val="00AB2D46"/>
    <w:rsid w:val="00AB4C39"/>
    <w:rsid w:val="00AB505E"/>
    <w:rsid w:val="00AB56AE"/>
    <w:rsid w:val="00AB7195"/>
    <w:rsid w:val="00AC0676"/>
    <w:rsid w:val="00AC3175"/>
    <w:rsid w:val="00AC31A0"/>
    <w:rsid w:val="00AC3825"/>
    <w:rsid w:val="00AC53F7"/>
    <w:rsid w:val="00AC6D23"/>
    <w:rsid w:val="00AC74F3"/>
    <w:rsid w:val="00AC7ADF"/>
    <w:rsid w:val="00AC7F6B"/>
    <w:rsid w:val="00AD0055"/>
    <w:rsid w:val="00AD1894"/>
    <w:rsid w:val="00AD2CAE"/>
    <w:rsid w:val="00AD3598"/>
    <w:rsid w:val="00AD427E"/>
    <w:rsid w:val="00AD4DE9"/>
    <w:rsid w:val="00AD52A0"/>
    <w:rsid w:val="00AD5A61"/>
    <w:rsid w:val="00AD727D"/>
    <w:rsid w:val="00AE1B50"/>
    <w:rsid w:val="00AE2CE9"/>
    <w:rsid w:val="00AE3899"/>
    <w:rsid w:val="00AE503E"/>
    <w:rsid w:val="00AE7621"/>
    <w:rsid w:val="00AE7BDC"/>
    <w:rsid w:val="00AF08BB"/>
    <w:rsid w:val="00AF2248"/>
    <w:rsid w:val="00AF3C16"/>
    <w:rsid w:val="00AF54F4"/>
    <w:rsid w:val="00AF5C3C"/>
    <w:rsid w:val="00AF71B7"/>
    <w:rsid w:val="00AF7208"/>
    <w:rsid w:val="00B00F6C"/>
    <w:rsid w:val="00B010B8"/>
    <w:rsid w:val="00B01DC4"/>
    <w:rsid w:val="00B024AB"/>
    <w:rsid w:val="00B04952"/>
    <w:rsid w:val="00B05790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0BCC"/>
    <w:rsid w:val="00B22598"/>
    <w:rsid w:val="00B24C00"/>
    <w:rsid w:val="00B31336"/>
    <w:rsid w:val="00B3141F"/>
    <w:rsid w:val="00B322C8"/>
    <w:rsid w:val="00B37607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8F2"/>
    <w:rsid w:val="00B57A29"/>
    <w:rsid w:val="00B61BAC"/>
    <w:rsid w:val="00B63411"/>
    <w:rsid w:val="00B65693"/>
    <w:rsid w:val="00B65C5B"/>
    <w:rsid w:val="00B66055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7488"/>
    <w:rsid w:val="00B97AC4"/>
    <w:rsid w:val="00BA08EA"/>
    <w:rsid w:val="00BA0DE5"/>
    <w:rsid w:val="00BA19D6"/>
    <w:rsid w:val="00BA1FDC"/>
    <w:rsid w:val="00BA2631"/>
    <w:rsid w:val="00BA6774"/>
    <w:rsid w:val="00BB139B"/>
    <w:rsid w:val="00BB18EE"/>
    <w:rsid w:val="00BB2541"/>
    <w:rsid w:val="00BB2E05"/>
    <w:rsid w:val="00BB2F1B"/>
    <w:rsid w:val="00BB323E"/>
    <w:rsid w:val="00BB45CF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6CC5"/>
    <w:rsid w:val="00BC7B5B"/>
    <w:rsid w:val="00BD1C51"/>
    <w:rsid w:val="00BD634D"/>
    <w:rsid w:val="00BD705D"/>
    <w:rsid w:val="00BD741E"/>
    <w:rsid w:val="00BE0039"/>
    <w:rsid w:val="00BE0260"/>
    <w:rsid w:val="00BE2C21"/>
    <w:rsid w:val="00BE3234"/>
    <w:rsid w:val="00BE3435"/>
    <w:rsid w:val="00BE5448"/>
    <w:rsid w:val="00BE7AEA"/>
    <w:rsid w:val="00BF028A"/>
    <w:rsid w:val="00BF0F09"/>
    <w:rsid w:val="00BF197E"/>
    <w:rsid w:val="00BF20ED"/>
    <w:rsid w:val="00BF3190"/>
    <w:rsid w:val="00BF31D0"/>
    <w:rsid w:val="00BF612E"/>
    <w:rsid w:val="00C01892"/>
    <w:rsid w:val="00C01B77"/>
    <w:rsid w:val="00C029BD"/>
    <w:rsid w:val="00C02AA0"/>
    <w:rsid w:val="00C036E8"/>
    <w:rsid w:val="00C05A80"/>
    <w:rsid w:val="00C07D2C"/>
    <w:rsid w:val="00C12368"/>
    <w:rsid w:val="00C142E2"/>
    <w:rsid w:val="00C14578"/>
    <w:rsid w:val="00C15382"/>
    <w:rsid w:val="00C15F94"/>
    <w:rsid w:val="00C16173"/>
    <w:rsid w:val="00C1724B"/>
    <w:rsid w:val="00C1752C"/>
    <w:rsid w:val="00C179D9"/>
    <w:rsid w:val="00C20961"/>
    <w:rsid w:val="00C22003"/>
    <w:rsid w:val="00C23658"/>
    <w:rsid w:val="00C244E1"/>
    <w:rsid w:val="00C24573"/>
    <w:rsid w:val="00C2470F"/>
    <w:rsid w:val="00C24712"/>
    <w:rsid w:val="00C24E15"/>
    <w:rsid w:val="00C25783"/>
    <w:rsid w:val="00C25DF4"/>
    <w:rsid w:val="00C30977"/>
    <w:rsid w:val="00C30D0D"/>
    <w:rsid w:val="00C33C85"/>
    <w:rsid w:val="00C351A7"/>
    <w:rsid w:val="00C3560E"/>
    <w:rsid w:val="00C409DF"/>
    <w:rsid w:val="00C40B77"/>
    <w:rsid w:val="00C41F84"/>
    <w:rsid w:val="00C43A3B"/>
    <w:rsid w:val="00C4476E"/>
    <w:rsid w:val="00C456AB"/>
    <w:rsid w:val="00C457BA"/>
    <w:rsid w:val="00C45963"/>
    <w:rsid w:val="00C46838"/>
    <w:rsid w:val="00C468CF"/>
    <w:rsid w:val="00C50159"/>
    <w:rsid w:val="00C508C5"/>
    <w:rsid w:val="00C50B6D"/>
    <w:rsid w:val="00C52D31"/>
    <w:rsid w:val="00C53528"/>
    <w:rsid w:val="00C53688"/>
    <w:rsid w:val="00C54E2B"/>
    <w:rsid w:val="00C55A2E"/>
    <w:rsid w:val="00C5629C"/>
    <w:rsid w:val="00C601CC"/>
    <w:rsid w:val="00C613E0"/>
    <w:rsid w:val="00C61D4D"/>
    <w:rsid w:val="00C62013"/>
    <w:rsid w:val="00C62A4B"/>
    <w:rsid w:val="00C63F78"/>
    <w:rsid w:val="00C64163"/>
    <w:rsid w:val="00C70BE8"/>
    <w:rsid w:val="00C72DF6"/>
    <w:rsid w:val="00C72F80"/>
    <w:rsid w:val="00C734C3"/>
    <w:rsid w:val="00C74702"/>
    <w:rsid w:val="00C751BA"/>
    <w:rsid w:val="00C755BC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47B3"/>
    <w:rsid w:val="00C94BA4"/>
    <w:rsid w:val="00C9764E"/>
    <w:rsid w:val="00CA1F26"/>
    <w:rsid w:val="00CA2146"/>
    <w:rsid w:val="00CA4F63"/>
    <w:rsid w:val="00CA5205"/>
    <w:rsid w:val="00CA74B3"/>
    <w:rsid w:val="00CA7986"/>
    <w:rsid w:val="00CA7A88"/>
    <w:rsid w:val="00CB0D3C"/>
    <w:rsid w:val="00CB2D25"/>
    <w:rsid w:val="00CB40ED"/>
    <w:rsid w:val="00CB6E9A"/>
    <w:rsid w:val="00CB7033"/>
    <w:rsid w:val="00CC081C"/>
    <w:rsid w:val="00CC0EFD"/>
    <w:rsid w:val="00CC1E26"/>
    <w:rsid w:val="00CC4C73"/>
    <w:rsid w:val="00CC5635"/>
    <w:rsid w:val="00CC5EFC"/>
    <w:rsid w:val="00CD3354"/>
    <w:rsid w:val="00CD48A1"/>
    <w:rsid w:val="00CD693A"/>
    <w:rsid w:val="00CD7961"/>
    <w:rsid w:val="00CD7C0C"/>
    <w:rsid w:val="00CD7F57"/>
    <w:rsid w:val="00CE050B"/>
    <w:rsid w:val="00CE1406"/>
    <w:rsid w:val="00CE1461"/>
    <w:rsid w:val="00CE186F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58A6"/>
    <w:rsid w:val="00D05A6D"/>
    <w:rsid w:val="00D06E82"/>
    <w:rsid w:val="00D10988"/>
    <w:rsid w:val="00D10B69"/>
    <w:rsid w:val="00D125AC"/>
    <w:rsid w:val="00D1373B"/>
    <w:rsid w:val="00D16834"/>
    <w:rsid w:val="00D205AD"/>
    <w:rsid w:val="00D22684"/>
    <w:rsid w:val="00D22D53"/>
    <w:rsid w:val="00D22DA1"/>
    <w:rsid w:val="00D23A8B"/>
    <w:rsid w:val="00D24F33"/>
    <w:rsid w:val="00D250F4"/>
    <w:rsid w:val="00D256BE"/>
    <w:rsid w:val="00D3021A"/>
    <w:rsid w:val="00D319A1"/>
    <w:rsid w:val="00D33EC1"/>
    <w:rsid w:val="00D362F5"/>
    <w:rsid w:val="00D37612"/>
    <w:rsid w:val="00D378AA"/>
    <w:rsid w:val="00D37B52"/>
    <w:rsid w:val="00D40115"/>
    <w:rsid w:val="00D4023F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47710"/>
    <w:rsid w:val="00D541DC"/>
    <w:rsid w:val="00D54C49"/>
    <w:rsid w:val="00D57379"/>
    <w:rsid w:val="00D57953"/>
    <w:rsid w:val="00D61273"/>
    <w:rsid w:val="00D61ED8"/>
    <w:rsid w:val="00D64A4F"/>
    <w:rsid w:val="00D65A33"/>
    <w:rsid w:val="00D65CE5"/>
    <w:rsid w:val="00D67BCA"/>
    <w:rsid w:val="00D70BD4"/>
    <w:rsid w:val="00D7144D"/>
    <w:rsid w:val="00D71778"/>
    <w:rsid w:val="00D71A29"/>
    <w:rsid w:val="00D728D9"/>
    <w:rsid w:val="00D72BB6"/>
    <w:rsid w:val="00D7328A"/>
    <w:rsid w:val="00D73BF3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2DE0"/>
    <w:rsid w:val="00D92EF0"/>
    <w:rsid w:val="00D93495"/>
    <w:rsid w:val="00D935EF"/>
    <w:rsid w:val="00D945E5"/>
    <w:rsid w:val="00D9480B"/>
    <w:rsid w:val="00D952B4"/>
    <w:rsid w:val="00D953EC"/>
    <w:rsid w:val="00D95A8E"/>
    <w:rsid w:val="00D97799"/>
    <w:rsid w:val="00DA18E9"/>
    <w:rsid w:val="00DA1DB6"/>
    <w:rsid w:val="00DA24B0"/>
    <w:rsid w:val="00DA276C"/>
    <w:rsid w:val="00DA6B8B"/>
    <w:rsid w:val="00DA77B6"/>
    <w:rsid w:val="00DB01EF"/>
    <w:rsid w:val="00DB44BB"/>
    <w:rsid w:val="00DB4A93"/>
    <w:rsid w:val="00DB4EDF"/>
    <w:rsid w:val="00DB5045"/>
    <w:rsid w:val="00DC0744"/>
    <w:rsid w:val="00DC150D"/>
    <w:rsid w:val="00DC329F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D7BCB"/>
    <w:rsid w:val="00DE014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851"/>
    <w:rsid w:val="00DF59D1"/>
    <w:rsid w:val="00DF687F"/>
    <w:rsid w:val="00E00392"/>
    <w:rsid w:val="00E00D71"/>
    <w:rsid w:val="00E00FAB"/>
    <w:rsid w:val="00E018B4"/>
    <w:rsid w:val="00E0550C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2D7"/>
    <w:rsid w:val="00E12CA9"/>
    <w:rsid w:val="00E15A59"/>
    <w:rsid w:val="00E16012"/>
    <w:rsid w:val="00E20A19"/>
    <w:rsid w:val="00E20A36"/>
    <w:rsid w:val="00E226B0"/>
    <w:rsid w:val="00E23859"/>
    <w:rsid w:val="00E26AC7"/>
    <w:rsid w:val="00E26D27"/>
    <w:rsid w:val="00E304A8"/>
    <w:rsid w:val="00E306DA"/>
    <w:rsid w:val="00E37C64"/>
    <w:rsid w:val="00E37F5C"/>
    <w:rsid w:val="00E404E5"/>
    <w:rsid w:val="00E40B32"/>
    <w:rsid w:val="00E41326"/>
    <w:rsid w:val="00E42A3B"/>
    <w:rsid w:val="00E42AA9"/>
    <w:rsid w:val="00E432B9"/>
    <w:rsid w:val="00E44D77"/>
    <w:rsid w:val="00E45151"/>
    <w:rsid w:val="00E47E1E"/>
    <w:rsid w:val="00E5021E"/>
    <w:rsid w:val="00E5057D"/>
    <w:rsid w:val="00E51532"/>
    <w:rsid w:val="00E52AF7"/>
    <w:rsid w:val="00E52C11"/>
    <w:rsid w:val="00E52EF1"/>
    <w:rsid w:val="00E545DF"/>
    <w:rsid w:val="00E54A70"/>
    <w:rsid w:val="00E5567C"/>
    <w:rsid w:val="00E60F8D"/>
    <w:rsid w:val="00E63075"/>
    <w:rsid w:val="00E6313F"/>
    <w:rsid w:val="00E70CC7"/>
    <w:rsid w:val="00E71B41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3D9"/>
    <w:rsid w:val="00EB1C88"/>
    <w:rsid w:val="00EB28C3"/>
    <w:rsid w:val="00EB38AE"/>
    <w:rsid w:val="00EB415F"/>
    <w:rsid w:val="00EB548A"/>
    <w:rsid w:val="00EB6FBD"/>
    <w:rsid w:val="00EB73B3"/>
    <w:rsid w:val="00EB744B"/>
    <w:rsid w:val="00EB787F"/>
    <w:rsid w:val="00EB7E9B"/>
    <w:rsid w:val="00EC2C92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580"/>
    <w:rsid w:val="00ED4563"/>
    <w:rsid w:val="00ED571E"/>
    <w:rsid w:val="00ED5A70"/>
    <w:rsid w:val="00ED5D5E"/>
    <w:rsid w:val="00ED644C"/>
    <w:rsid w:val="00ED6CC7"/>
    <w:rsid w:val="00ED7C9A"/>
    <w:rsid w:val="00ED7DE9"/>
    <w:rsid w:val="00EE59ED"/>
    <w:rsid w:val="00EE6A8E"/>
    <w:rsid w:val="00EE6E8A"/>
    <w:rsid w:val="00EE7B38"/>
    <w:rsid w:val="00EF0964"/>
    <w:rsid w:val="00EF192F"/>
    <w:rsid w:val="00EF1B2A"/>
    <w:rsid w:val="00EF270A"/>
    <w:rsid w:val="00EF27AA"/>
    <w:rsid w:val="00EF27B8"/>
    <w:rsid w:val="00EF3756"/>
    <w:rsid w:val="00EF3F91"/>
    <w:rsid w:val="00EF5A9C"/>
    <w:rsid w:val="00EF6AE5"/>
    <w:rsid w:val="00EF7B4C"/>
    <w:rsid w:val="00F0098E"/>
    <w:rsid w:val="00F00AB0"/>
    <w:rsid w:val="00F03B68"/>
    <w:rsid w:val="00F051E7"/>
    <w:rsid w:val="00F05AFF"/>
    <w:rsid w:val="00F06E60"/>
    <w:rsid w:val="00F07DCC"/>
    <w:rsid w:val="00F10010"/>
    <w:rsid w:val="00F128C1"/>
    <w:rsid w:val="00F135C1"/>
    <w:rsid w:val="00F136E6"/>
    <w:rsid w:val="00F13FEE"/>
    <w:rsid w:val="00F157C9"/>
    <w:rsid w:val="00F1795B"/>
    <w:rsid w:val="00F2059C"/>
    <w:rsid w:val="00F235DE"/>
    <w:rsid w:val="00F23B7B"/>
    <w:rsid w:val="00F25C59"/>
    <w:rsid w:val="00F27A0A"/>
    <w:rsid w:val="00F27C11"/>
    <w:rsid w:val="00F27CD0"/>
    <w:rsid w:val="00F318A5"/>
    <w:rsid w:val="00F31CB8"/>
    <w:rsid w:val="00F31E92"/>
    <w:rsid w:val="00F3335E"/>
    <w:rsid w:val="00F35931"/>
    <w:rsid w:val="00F364EA"/>
    <w:rsid w:val="00F37973"/>
    <w:rsid w:val="00F41EEA"/>
    <w:rsid w:val="00F42C84"/>
    <w:rsid w:val="00F4441B"/>
    <w:rsid w:val="00F46FBB"/>
    <w:rsid w:val="00F525F8"/>
    <w:rsid w:val="00F600EB"/>
    <w:rsid w:val="00F62808"/>
    <w:rsid w:val="00F62BB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5196"/>
    <w:rsid w:val="00F754CC"/>
    <w:rsid w:val="00F75A95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3B1C"/>
    <w:rsid w:val="00F95B3C"/>
    <w:rsid w:val="00F96C22"/>
    <w:rsid w:val="00F97B5B"/>
    <w:rsid w:val="00FA156C"/>
    <w:rsid w:val="00FA3B15"/>
    <w:rsid w:val="00FA4F69"/>
    <w:rsid w:val="00FA5580"/>
    <w:rsid w:val="00FA5FA8"/>
    <w:rsid w:val="00FA624B"/>
    <w:rsid w:val="00FA6D11"/>
    <w:rsid w:val="00FA7364"/>
    <w:rsid w:val="00FB164E"/>
    <w:rsid w:val="00FB2F8E"/>
    <w:rsid w:val="00FB3FB7"/>
    <w:rsid w:val="00FB4717"/>
    <w:rsid w:val="00FB4A8D"/>
    <w:rsid w:val="00FB7719"/>
    <w:rsid w:val="00FB7AEF"/>
    <w:rsid w:val="00FC0BCF"/>
    <w:rsid w:val="00FC2848"/>
    <w:rsid w:val="00FC32A7"/>
    <w:rsid w:val="00FC77BE"/>
    <w:rsid w:val="00FC7F37"/>
    <w:rsid w:val="00FD1036"/>
    <w:rsid w:val="00FD44AD"/>
    <w:rsid w:val="00FD5799"/>
    <w:rsid w:val="00FE2964"/>
    <w:rsid w:val="00FE2CE8"/>
    <w:rsid w:val="00FE35CE"/>
    <w:rsid w:val="00FE45C1"/>
    <w:rsid w:val="00FE7DB5"/>
    <w:rsid w:val="00FF19D4"/>
    <w:rsid w:val="00FF26FE"/>
    <w:rsid w:val="00FF41C2"/>
    <w:rsid w:val="00FF4243"/>
    <w:rsid w:val="00FF55AD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3875A77"/>
  <w15:docId w15:val="{C74AEC1A-5D8B-4ADD-B345-DAE8277826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link w:val="ae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paragraph" w:styleId="af4">
    <w:name w:val="Balloon Text"/>
    <w:basedOn w:val="a0"/>
    <w:link w:val="af5"/>
    <w:rsid w:val="00EB38AE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1"/>
    <w:link w:val="af4"/>
    <w:rsid w:val="00EB38AE"/>
    <w:rPr>
      <w:rFonts w:ascii="Tahoma" w:hAnsi="Tahoma" w:cs="Tahoma"/>
      <w:sz w:val="16"/>
      <w:szCs w:val="16"/>
    </w:rPr>
  </w:style>
  <w:style w:type="character" w:customStyle="1" w:styleId="urtxtstd">
    <w:name w:val="urtxtstd"/>
    <w:basedOn w:val="a1"/>
    <w:rsid w:val="00FE7DB5"/>
  </w:style>
  <w:style w:type="character" w:customStyle="1" w:styleId="ae">
    <w:name w:val="Абзац списка Знак"/>
    <w:basedOn w:val="a1"/>
    <w:link w:val="ad"/>
    <w:uiPriority w:val="34"/>
    <w:rsid w:val="005F5CEA"/>
  </w:style>
  <w:style w:type="character" w:customStyle="1" w:styleId="product-specvalue-inner">
    <w:name w:val="product-spec__value-inner"/>
    <w:rsid w:val="004C517D"/>
  </w:style>
  <w:style w:type="character" w:customStyle="1" w:styleId="product-details-overview-specification">
    <w:name w:val="product-details-overview-specification"/>
    <w:rsid w:val="004C51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56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0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62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DEB86F-59AB-41A3-BED0-64E8E91D26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BA94ADE-9D15-44E7-A8E8-C78C64B608C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38CBF09-D2EA-428C-A438-230472D2FB7F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4.xml><?xml version="1.0" encoding="utf-8"?>
<ds:datastoreItem xmlns:ds="http://schemas.openxmlformats.org/officeDocument/2006/customXml" ds:itemID="{4E666863-C148-4F61-BD7D-8A09FA3244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710</Words>
  <Characters>4049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4750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Григорьева Елена Владимировна</cp:lastModifiedBy>
  <cp:revision>3</cp:revision>
  <cp:lastPrinted>2020-02-27T08:35:00Z</cp:lastPrinted>
  <dcterms:created xsi:type="dcterms:W3CDTF">2020-07-02T08:31:00Z</dcterms:created>
  <dcterms:modified xsi:type="dcterms:W3CDTF">2020-07-02T08:35:00Z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